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2EAA753F" w14:textId="77777777" w:rsidTr="28D6785A">
        <w:trPr>
          <w:trHeight w:hRule="exact" w:val="2948"/>
        </w:trPr>
        <w:tc>
          <w:tcPr>
            <w:tcW w:w="11185" w:type="dxa"/>
            <w:vAlign w:val="center"/>
          </w:tcPr>
          <w:p w14:paraId="233CDE9F" w14:textId="77777777" w:rsidR="00974E99" w:rsidRPr="00F55AD7" w:rsidRDefault="47B16567" w:rsidP="00E21A27">
            <w:pPr>
              <w:pStyle w:val="Documenttype"/>
            </w:pPr>
            <w:r>
              <w:t xml:space="preserve">IALA </w:t>
            </w:r>
            <w:r w:rsidR="65C6C492">
              <w:t>G</w:t>
            </w:r>
            <w:r w:rsidR="50B54703">
              <w:t>uideline</w:t>
            </w:r>
            <w:bookmarkStart w:id="0" w:name="_Ref446317644"/>
            <w:bookmarkEnd w:id="0"/>
          </w:p>
          <w:p w14:paraId="71352CA3" w14:textId="77777777" w:rsidR="6CA13E9D" w:rsidRDefault="6CA13E9D" w:rsidP="6CA13E9D">
            <w:pPr>
              <w:pStyle w:val="Documenttype"/>
              <w:ind w:left="708"/>
            </w:pPr>
          </w:p>
          <w:p w14:paraId="1FFE4FDE" w14:textId="77777777" w:rsidR="6CA13E9D" w:rsidRDefault="6CA13E9D" w:rsidP="6CA13E9D">
            <w:pPr>
              <w:pStyle w:val="Documenttype"/>
              <w:ind w:left="708"/>
            </w:pPr>
          </w:p>
          <w:p w14:paraId="7A4ACBCA" w14:textId="77777777" w:rsidR="6CA13E9D" w:rsidRDefault="6CA13E9D" w:rsidP="6CA13E9D">
            <w:pPr>
              <w:pStyle w:val="Documenttype"/>
              <w:ind w:left="708"/>
            </w:pPr>
          </w:p>
          <w:p w14:paraId="227903EA" w14:textId="77777777" w:rsidR="6CA13E9D" w:rsidRDefault="6CA13E9D" w:rsidP="6CA13E9D">
            <w:pPr>
              <w:pStyle w:val="Documenttype"/>
              <w:ind w:left="708"/>
            </w:pPr>
          </w:p>
          <w:p w14:paraId="1797E17B" w14:textId="77777777" w:rsidR="6CA13E9D" w:rsidRDefault="6CA13E9D" w:rsidP="6CA13E9D">
            <w:pPr>
              <w:pStyle w:val="Documenttype"/>
              <w:ind w:left="708"/>
            </w:pPr>
          </w:p>
          <w:p w14:paraId="38B1EB60" w14:textId="77777777" w:rsidR="6CA13E9D" w:rsidRDefault="6CA13E9D" w:rsidP="6CA13E9D">
            <w:pPr>
              <w:pStyle w:val="Documenttype"/>
              <w:ind w:left="708"/>
            </w:pPr>
          </w:p>
          <w:p w14:paraId="1C9F847D" w14:textId="77777777" w:rsidR="00974E99" w:rsidRPr="00F55AD7" w:rsidRDefault="00974E99" w:rsidP="00EC765C">
            <w:pPr>
              <w:pStyle w:val="Documenttype"/>
              <w:ind w:left="708"/>
            </w:pPr>
          </w:p>
        </w:tc>
      </w:tr>
    </w:tbl>
    <w:p w14:paraId="5C60B073" w14:textId="77777777" w:rsidR="008972C3" w:rsidRPr="00F55AD7" w:rsidRDefault="008972C3" w:rsidP="003274DB"/>
    <w:p w14:paraId="045E1F52" w14:textId="77777777" w:rsidR="001E3AEE" w:rsidRPr="00F55AD7" w:rsidRDefault="001E3AEE" w:rsidP="003274DB"/>
    <w:p w14:paraId="29E443B7" w14:textId="77777777" w:rsidR="6CA13E9D" w:rsidRDefault="6CA13E9D" w:rsidP="6CA13E9D"/>
    <w:p w14:paraId="35067C6D" w14:textId="77777777" w:rsidR="6CA13E9D" w:rsidRDefault="6CA13E9D" w:rsidP="6CA13E9D"/>
    <w:p w14:paraId="54E03D3C" w14:textId="77777777" w:rsidR="001E3AEE" w:rsidRPr="00F55AD7" w:rsidRDefault="001E3AEE" w:rsidP="003274DB"/>
    <w:p w14:paraId="399A0642" w14:textId="77777777" w:rsidR="00D74AE1" w:rsidRPr="00F55AD7" w:rsidRDefault="00D74AE1" w:rsidP="003274DB"/>
    <w:p w14:paraId="64EED52F" w14:textId="77777777" w:rsidR="0093492E" w:rsidRPr="00F55AD7" w:rsidRDefault="002735DD" w:rsidP="0026038D">
      <w:pPr>
        <w:pStyle w:val="Documentnumber"/>
      </w:pPr>
      <w:r>
        <w:t xml:space="preserve">Guideline </w:t>
      </w:r>
      <w:r w:rsidR="000114E5">
        <w:t>1150</w:t>
      </w:r>
    </w:p>
    <w:p w14:paraId="397569A8" w14:textId="77777777" w:rsidR="0026038D" w:rsidRPr="00F55AD7" w:rsidRDefault="0026038D" w:rsidP="003274DB"/>
    <w:p w14:paraId="686315FD" w14:textId="00EAF7F4" w:rsidR="00776004" w:rsidRPr="00F55AD7" w:rsidRDefault="00C06662" w:rsidP="00082C85">
      <w:pPr>
        <w:pStyle w:val="Documentname"/>
      </w:pPr>
      <w:r w:rsidRPr="00C06662">
        <w:rPr>
          <w:rFonts w:ascii="Calibri"/>
          <w:caps w:val="0"/>
          <w:spacing w:val="-1"/>
          <w:highlight w:val="yellow"/>
        </w:rPr>
        <w:t xml:space="preserve">ESTABLISHING, PLANNING AND IMPLEMENTING </w:t>
      </w:r>
      <w:r w:rsidR="00240489">
        <w:rPr>
          <w:rFonts w:ascii="Calibri"/>
          <w:caps w:val="0"/>
          <w:spacing w:val="-1"/>
        </w:rPr>
        <w:t>VTS</w:t>
      </w:r>
    </w:p>
    <w:p w14:paraId="3C4F8172" w14:textId="77777777" w:rsidR="00CF49CC" w:rsidRPr="00F55AD7" w:rsidRDefault="00CF49CC" w:rsidP="00D74AE1"/>
    <w:p w14:paraId="5125D9E4" w14:textId="77777777" w:rsidR="004E0BBB" w:rsidRPr="00F55AD7" w:rsidRDefault="004E0BBB" w:rsidP="00D74AE1"/>
    <w:p w14:paraId="3424D3C0" w14:textId="77777777" w:rsidR="004E0BBB" w:rsidRPr="00F55AD7" w:rsidRDefault="004E0BBB" w:rsidP="00D74AE1"/>
    <w:p w14:paraId="03DC3104" w14:textId="77777777" w:rsidR="004E0BBB" w:rsidRPr="00F55AD7" w:rsidRDefault="004E0BBB" w:rsidP="00D74AE1"/>
    <w:p w14:paraId="315105C6" w14:textId="77777777" w:rsidR="004E0BBB" w:rsidRPr="00F55AD7" w:rsidRDefault="004E0BBB" w:rsidP="00D74AE1"/>
    <w:p w14:paraId="0C5753ED" w14:textId="77777777" w:rsidR="004E0BBB" w:rsidRPr="00F55AD7" w:rsidRDefault="004E0BBB" w:rsidP="00D74AE1"/>
    <w:p w14:paraId="0D3B5A28" w14:textId="77777777" w:rsidR="004E0BBB" w:rsidRPr="00F55AD7" w:rsidRDefault="004E0BBB" w:rsidP="00D74AE1"/>
    <w:p w14:paraId="38FE66B5" w14:textId="77777777" w:rsidR="004E0BBB" w:rsidRPr="00F55AD7" w:rsidRDefault="004E0BBB" w:rsidP="00D74AE1"/>
    <w:p w14:paraId="12B6EDBF" w14:textId="77777777" w:rsidR="004E0BBB" w:rsidRPr="00F55AD7" w:rsidRDefault="004E0BBB" w:rsidP="00D74AE1"/>
    <w:p w14:paraId="0ECB7083" w14:textId="77777777" w:rsidR="004E0BBB" w:rsidRPr="00F55AD7" w:rsidRDefault="004E0BBB" w:rsidP="00D74AE1"/>
    <w:p w14:paraId="2DA806F1" w14:textId="77777777" w:rsidR="004E0BBB" w:rsidRPr="00F55AD7" w:rsidRDefault="004E0BBB" w:rsidP="00D74AE1"/>
    <w:p w14:paraId="221F0B9E" w14:textId="77777777" w:rsidR="004E0BBB" w:rsidRPr="00F55AD7" w:rsidRDefault="004E0BBB" w:rsidP="00D74AE1"/>
    <w:p w14:paraId="1C0D6B7E" w14:textId="77777777" w:rsidR="00734BC6" w:rsidRPr="00F55AD7" w:rsidRDefault="00734BC6" w:rsidP="00D74AE1"/>
    <w:p w14:paraId="49E17200" w14:textId="77777777" w:rsidR="004E0BBB" w:rsidRPr="00F55AD7" w:rsidRDefault="004E0BBB" w:rsidP="00D74AE1"/>
    <w:p w14:paraId="68DF50CD" w14:textId="77777777" w:rsidR="004E0BBB" w:rsidRPr="00F55AD7" w:rsidRDefault="004E0BBB" w:rsidP="00D74AE1"/>
    <w:p w14:paraId="5A2BAA67" w14:textId="77777777" w:rsidR="004E0BBB" w:rsidRPr="00F55AD7" w:rsidRDefault="004E0BBB" w:rsidP="00D74AE1"/>
    <w:p w14:paraId="58351AC4" w14:textId="77777777" w:rsidR="004E0BBB" w:rsidRPr="00F55AD7" w:rsidRDefault="004E0BBB" w:rsidP="00D74AE1"/>
    <w:p w14:paraId="0850B9E2" w14:textId="77777777" w:rsidR="004E0BBB" w:rsidRPr="00F55AD7" w:rsidRDefault="004E0BBB" w:rsidP="00D74AE1"/>
    <w:p w14:paraId="1BF7BD10" w14:textId="77777777" w:rsidR="004E0BBB" w:rsidRPr="00F55AD7" w:rsidRDefault="004E0BBB" w:rsidP="00D74AE1"/>
    <w:p w14:paraId="0A1CDDDE" w14:textId="77777777" w:rsidR="004E0BBB" w:rsidRPr="00F55AD7" w:rsidRDefault="004E0BBB" w:rsidP="00D74AE1"/>
    <w:p w14:paraId="107832F7" w14:textId="77777777" w:rsidR="004E0BBB" w:rsidRPr="00F55AD7" w:rsidRDefault="004E0BBB" w:rsidP="00D74AE1"/>
    <w:p w14:paraId="6E47F2BD" w14:textId="77777777" w:rsidR="004E0BBB" w:rsidRPr="00F55AD7" w:rsidRDefault="002735DD" w:rsidP="004E0BBB">
      <w:pPr>
        <w:pStyle w:val="Editionnumber"/>
      </w:pPr>
      <w:r>
        <w:t xml:space="preserve">Edition </w:t>
      </w:r>
      <w:r w:rsidR="00F257CF" w:rsidRPr="00F257CF">
        <w:rPr>
          <w:highlight w:val="yellow"/>
        </w:rPr>
        <w:t>2.0</w:t>
      </w:r>
    </w:p>
    <w:p w14:paraId="593821AA" w14:textId="77777777" w:rsidR="004E0BBB" w:rsidRDefault="000114E5" w:rsidP="004E0BBB">
      <w:pPr>
        <w:pStyle w:val="Documentdate"/>
      </w:pPr>
      <w:r w:rsidRPr="00EA196E">
        <w:rPr>
          <w:highlight w:val="yellow"/>
        </w:rPr>
        <w:t>December 2020</w:t>
      </w:r>
    </w:p>
    <w:p w14:paraId="59704AE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43F65915" w14:textId="77777777" w:rsidR="00914E26" w:rsidRPr="00F55AD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482911D6" w14:textId="77777777" w:rsidTr="005E4659">
        <w:tc>
          <w:tcPr>
            <w:tcW w:w="1908" w:type="dxa"/>
          </w:tcPr>
          <w:p w14:paraId="5CC45A50" w14:textId="77777777" w:rsidR="00914E26" w:rsidRPr="00F55AD7" w:rsidRDefault="00914E26" w:rsidP="00414698">
            <w:pPr>
              <w:pStyle w:val="Tableheading"/>
              <w:rPr>
                <w:lang w:val="en-GB"/>
              </w:rPr>
            </w:pPr>
            <w:r w:rsidRPr="00F55AD7">
              <w:rPr>
                <w:lang w:val="en-GB"/>
              </w:rPr>
              <w:t>Date</w:t>
            </w:r>
          </w:p>
        </w:tc>
        <w:tc>
          <w:tcPr>
            <w:tcW w:w="3576" w:type="dxa"/>
          </w:tcPr>
          <w:p w14:paraId="73C9872D" w14:textId="77777777" w:rsidR="00914E26" w:rsidRPr="00F55AD7" w:rsidRDefault="00914E26" w:rsidP="00414698">
            <w:pPr>
              <w:pStyle w:val="Tableheading"/>
              <w:rPr>
                <w:lang w:val="en-GB"/>
              </w:rPr>
            </w:pPr>
            <w:r w:rsidRPr="00F55AD7">
              <w:rPr>
                <w:lang w:val="en-GB"/>
              </w:rPr>
              <w:t>Page / Section Revised</w:t>
            </w:r>
          </w:p>
        </w:tc>
        <w:tc>
          <w:tcPr>
            <w:tcW w:w="5001" w:type="dxa"/>
          </w:tcPr>
          <w:p w14:paraId="1553BA91"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6583AA9E" w14:textId="77777777" w:rsidTr="005E4659">
        <w:trPr>
          <w:trHeight w:val="851"/>
        </w:trPr>
        <w:tc>
          <w:tcPr>
            <w:tcW w:w="1908" w:type="dxa"/>
            <w:vAlign w:val="center"/>
          </w:tcPr>
          <w:p w14:paraId="6A9E0B51" w14:textId="77777777" w:rsidR="00914E26" w:rsidRPr="00F55AD7" w:rsidRDefault="000114E5" w:rsidP="00914E26">
            <w:pPr>
              <w:pStyle w:val="Tabletext"/>
            </w:pPr>
            <w:r w:rsidRPr="000114E5">
              <w:t>December 2019</w:t>
            </w:r>
          </w:p>
        </w:tc>
        <w:tc>
          <w:tcPr>
            <w:tcW w:w="3576" w:type="dxa"/>
            <w:vAlign w:val="center"/>
          </w:tcPr>
          <w:p w14:paraId="4C2514B1" w14:textId="77777777" w:rsidR="00914E26" w:rsidRPr="00F55AD7" w:rsidRDefault="00914E26" w:rsidP="00914E26">
            <w:pPr>
              <w:pStyle w:val="Tabletext"/>
            </w:pPr>
          </w:p>
        </w:tc>
        <w:tc>
          <w:tcPr>
            <w:tcW w:w="5001" w:type="dxa"/>
            <w:vAlign w:val="center"/>
          </w:tcPr>
          <w:p w14:paraId="4597A437" w14:textId="77777777" w:rsidR="00914E26" w:rsidRPr="00F55AD7" w:rsidRDefault="000114E5" w:rsidP="004A79A2">
            <w:pPr>
              <w:pStyle w:val="Tabletext"/>
            </w:pPr>
            <w:r w:rsidRPr="000114E5">
              <w:t xml:space="preserve">New Guideline </w:t>
            </w:r>
            <w:r w:rsidR="00F257CF">
              <w:t xml:space="preserve">– Contains the </w:t>
            </w:r>
            <w:r w:rsidRPr="000114E5">
              <w:t>content formerly in IALA Recommendation V-119</w:t>
            </w:r>
            <w:r w:rsidR="00EA2D6C">
              <w:t xml:space="preserve"> following splitting V-119 into a Recommendation (</w:t>
            </w:r>
            <w:r w:rsidR="00EA2D6C" w:rsidRPr="00EA2D6C">
              <w:t>Recommendation 0119 - The implementation of Vessel Traffic</w:t>
            </w:r>
            <w:r w:rsidR="00EA2D6C">
              <w:t>) and an associated Guideline (G-1150) to align with the new IALA document structure</w:t>
            </w:r>
            <w:r w:rsidRPr="000114E5">
              <w:t>.</w:t>
            </w:r>
          </w:p>
        </w:tc>
      </w:tr>
      <w:tr w:rsidR="00EA196E" w:rsidRPr="00F55AD7" w14:paraId="24279D3E" w14:textId="77777777" w:rsidTr="005E4659">
        <w:trPr>
          <w:trHeight w:val="851"/>
        </w:trPr>
        <w:tc>
          <w:tcPr>
            <w:tcW w:w="1908" w:type="dxa"/>
            <w:vAlign w:val="center"/>
          </w:tcPr>
          <w:p w14:paraId="07356B09" w14:textId="77777777" w:rsidR="00EA196E" w:rsidRPr="00F55AD7" w:rsidRDefault="00EA196E" w:rsidP="00EA196E">
            <w:pPr>
              <w:pStyle w:val="Tabletext"/>
            </w:pPr>
            <w:r w:rsidRPr="00EA196E">
              <w:rPr>
                <w:highlight w:val="yellow"/>
              </w:rPr>
              <w:t>December 2020</w:t>
            </w:r>
          </w:p>
        </w:tc>
        <w:tc>
          <w:tcPr>
            <w:tcW w:w="3576" w:type="dxa"/>
            <w:vAlign w:val="center"/>
          </w:tcPr>
          <w:p w14:paraId="2757E082" w14:textId="77777777" w:rsidR="00EA196E" w:rsidRPr="00F55AD7" w:rsidRDefault="00F257CF" w:rsidP="00EA196E">
            <w:pPr>
              <w:pStyle w:val="Tabletext"/>
            </w:pPr>
            <w:r>
              <w:t>Entire Document</w:t>
            </w:r>
          </w:p>
        </w:tc>
        <w:tc>
          <w:tcPr>
            <w:tcW w:w="5001" w:type="dxa"/>
            <w:vAlign w:val="center"/>
          </w:tcPr>
          <w:p w14:paraId="714CA374" w14:textId="62D09AF7" w:rsidR="00EA196E" w:rsidRPr="00F55AD7" w:rsidRDefault="00F257CF" w:rsidP="00EA2D6C">
            <w:pPr>
              <w:pStyle w:val="Tabletext"/>
            </w:pPr>
            <w:r>
              <w:rPr>
                <w:highlight w:val="yellow"/>
              </w:rPr>
              <w:t>Major r</w:t>
            </w:r>
            <w:r w:rsidR="00EA196E" w:rsidRPr="00EA196E">
              <w:rPr>
                <w:highlight w:val="yellow"/>
              </w:rPr>
              <w:t xml:space="preserve">evision of new Guideline following splitting former Recommendation V-119 into </w:t>
            </w:r>
            <w:r w:rsidR="00EA2D6C">
              <w:rPr>
                <w:highlight w:val="yellow"/>
              </w:rPr>
              <w:t>a</w:t>
            </w:r>
            <w:r w:rsidR="00EA2D6C" w:rsidRPr="00EA196E">
              <w:rPr>
                <w:highlight w:val="yellow"/>
              </w:rPr>
              <w:t xml:space="preserve"> </w:t>
            </w:r>
            <w:r w:rsidR="00EA196E" w:rsidRPr="00EA196E">
              <w:rPr>
                <w:highlight w:val="yellow"/>
              </w:rPr>
              <w:t>Recommendation and associated Guideline as above.</w:t>
            </w:r>
          </w:p>
        </w:tc>
      </w:tr>
      <w:tr w:rsidR="005E4659" w:rsidRPr="00F55AD7" w14:paraId="0652F703" w14:textId="77777777" w:rsidTr="005E4659">
        <w:trPr>
          <w:trHeight w:val="851"/>
        </w:trPr>
        <w:tc>
          <w:tcPr>
            <w:tcW w:w="1908" w:type="dxa"/>
            <w:vAlign w:val="center"/>
          </w:tcPr>
          <w:p w14:paraId="1EC80FFE" w14:textId="77777777" w:rsidR="00914E26" w:rsidRPr="00F55AD7" w:rsidRDefault="00914E26" w:rsidP="00914E26">
            <w:pPr>
              <w:pStyle w:val="Tabletext"/>
            </w:pPr>
          </w:p>
        </w:tc>
        <w:tc>
          <w:tcPr>
            <w:tcW w:w="3576" w:type="dxa"/>
            <w:vAlign w:val="center"/>
          </w:tcPr>
          <w:p w14:paraId="7C1A4D26" w14:textId="77777777" w:rsidR="00914E26" w:rsidRPr="00F55AD7" w:rsidRDefault="00914E26" w:rsidP="00914E26">
            <w:pPr>
              <w:pStyle w:val="Tabletext"/>
            </w:pPr>
          </w:p>
        </w:tc>
        <w:tc>
          <w:tcPr>
            <w:tcW w:w="5001" w:type="dxa"/>
            <w:vAlign w:val="center"/>
          </w:tcPr>
          <w:p w14:paraId="180EAEC2" w14:textId="77777777" w:rsidR="00914E26" w:rsidRPr="00F55AD7" w:rsidRDefault="00914E26" w:rsidP="00914E26">
            <w:pPr>
              <w:pStyle w:val="Tabletext"/>
            </w:pPr>
          </w:p>
        </w:tc>
      </w:tr>
      <w:tr w:rsidR="005E4659" w:rsidRPr="00F55AD7" w14:paraId="507BA68C" w14:textId="77777777" w:rsidTr="005E4659">
        <w:trPr>
          <w:trHeight w:val="851"/>
        </w:trPr>
        <w:tc>
          <w:tcPr>
            <w:tcW w:w="1908" w:type="dxa"/>
            <w:vAlign w:val="center"/>
          </w:tcPr>
          <w:p w14:paraId="37DAD9D9" w14:textId="77777777" w:rsidR="00914E26" w:rsidRPr="00F55AD7" w:rsidRDefault="00914E26" w:rsidP="00914E26">
            <w:pPr>
              <w:pStyle w:val="Tabletext"/>
            </w:pPr>
          </w:p>
        </w:tc>
        <w:tc>
          <w:tcPr>
            <w:tcW w:w="3576" w:type="dxa"/>
            <w:vAlign w:val="center"/>
          </w:tcPr>
          <w:p w14:paraId="61E436AB" w14:textId="77777777" w:rsidR="00914E26" w:rsidRPr="00F55AD7" w:rsidRDefault="00914E26" w:rsidP="00914E26">
            <w:pPr>
              <w:pStyle w:val="Tabletext"/>
            </w:pPr>
          </w:p>
        </w:tc>
        <w:tc>
          <w:tcPr>
            <w:tcW w:w="5001" w:type="dxa"/>
            <w:vAlign w:val="center"/>
          </w:tcPr>
          <w:p w14:paraId="0B1219FD" w14:textId="77777777" w:rsidR="00914E26" w:rsidRPr="00F55AD7" w:rsidRDefault="00914E26" w:rsidP="00914E26">
            <w:pPr>
              <w:pStyle w:val="Tabletext"/>
            </w:pPr>
          </w:p>
        </w:tc>
      </w:tr>
      <w:tr w:rsidR="005E4659" w:rsidRPr="00F55AD7" w14:paraId="48B1DA38" w14:textId="77777777" w:rsidTr="005E4659">
        <w:trPr>
          <w:trHeight w:val="851"/>
        </w:trPr>
        <w:tc>
          <w:tcPr>
            <w:tcW w:w="1908" w:type="dxa"/>
            <w:vAlign w:val="center"/>
          </w:tcPr>
          <w:p w14:paraId="32B12612" w14:textId="77777777" w:rsidR="00914E26" w:rsidRPr="00F55AD7" w:rsidRDefault="00914E26" w:rsidP="00914E26">
            <w:pPr>
              <w:pStyle w:val="Tabletext"/>
            </w:pPr>
          </w:p>
        </w:tc>
        <w:tc>
          <w:tcPr>
            <w:tcW w:w="3576" w:type="dxa"/>
            <w:vAlign w:val="center"/>
          </w:tcPr>
          <w:p w14:paraId="510E58E1" w14:textId="77777777" w:rsidR="00914E26" w:rsidRPr="00F55AD7" w:rsidRDefault="00914E26" w:rsidP="00914E26">
            <w:pPr>
              <w:pStyle w:val="Tabletext"/>
            </w:pPr>
          </w:p>
        </w:tc>
        <w:tc>
          <w:tcPr>
            <w:tcW w:w="5001" w:type="dxa"/>
            <w:vAlign w:val="center"/>
          </w:tcPr>
          <w:p w14:paraId="2E748F7F" w14:textId="77777777" w:rsidR="00914E26" w:rsidRPr="00F55AD7" w:rsidRDefault="00914E26" w:rsidP="00914E26">
            <w:pPr>
              <w:pStyle w:val="Tabletext"/>
            </w:pPr>
          </w:p>
        </w:tc>
      </w:tr>
      <w:tr w:rsidR="005E4659" w:rsidRPr="00F55AD7" w14:paraId="626EA8A1" w14:textId="77777777" w:rsidTr="005E4659">
        <w:trPr>
          <w:trHeight w:val="851"/>
        </w:trPr>
        <w:tc>
          <w:tcPr>
            <w:tcW w:w="1908" w:type="dxa"/>
            <w:vAlign w:val="center"/>
          </w:tcPr>
          <w:p w14:paraId="6A0D8370" w14:textId="77777777" w:rsidR="00914E26" w:rsidRPr="00F55AD7" w:rsidRDefault="00914E26" w:rsidP="00914E26">
            <w:pPr>
              <w:pStyle w:val="Tabletext"/>
            </w:pPr>
          </w:p>
        </w:tc>
        <w:tc>
          <w:tcPr>
            <w:tcW w:w="3576" w:type="dxa"/>
            <w:vAlign w:val="center"/>
          </w:tcPr>
          <w:p w14:paraId="23784B83" w14:textId="77777777" w:rsidR="00914E26" w:rsidRPr="00F55AD7" w:rsidRDefault="00914E26" w:rsidP="00914E26">
            <w:pPr>
              <w:pStyle w:val="Tabletext"/>
            </w:pPr>
          </w:p>
        </w:tc>
        <w:tc>
          <w:tcPr>
            <w:tcW w:w="5001" w:type="dxa"/>
            <w:vAlign w:val="center"/>
          </w:tcPr>
          <w:p w14:paraId="58F5A2AD" w14:textId="77777777" w:rsidR="00914E26" w:rsidRPr="00F55AD7" w:rsidRDefault="00914E26" w:rsidP="00914E26">
            <w:pPr>
              <w:pStyle w:val="Tabletext"/>
            </w:pPr>
          </w:p>
        </w:tc>
      </w:tr>
      <w:tr w:rsidR="005E4659" w:rsidRPr="00F55AD7" w14:paraId="2BE57B80" w14:textId="77777777" w:rsidTr="005E4659">
        <w:trPr>
          <w:trHeight w:val="851"/>
        </w:trPr>
        <w:tc>
          <w:tcPr>
            <w:tcW w:w="1908" w:type="dxa"/>
            <w:vAlign w:val="center"/>
          </w:tcPr>
          <w:p w14:paraId="4A4803E7" w14:textId="77777777" w:rsidR="00914E26" w:rsidRPr="00F55AD7" w:rsidRDefault="00914E26" w:rsidP="00914E26">
            <w:pPr>
              <w:pStyle w:val="Tabletext"/>
            </w:pPr>
          </w:p>
        </w:tc>
        <w:tc>
          <w:tcPr>
            <w:tcW w:w="3576" w:type="dxa"/>
            <w:vAlign w:val="center"/>
          </w:tcPr>
          <w:p w14:paraId="47CA7F79" w14:textId="77777777" w:rsidR="00914E26" w:rsidRPr="00F55AD7" w:rsidRDefault="00914E26" w:rsidP="00914E26">
            <w:pPr>
              <w:pStyle w:val="Tabletext"/>
            </w:pPr>
          </w:p>
        </w:tc>
        <w:tc>
          <w:tcPr>
            <w:tcW w:w="5001" w:type="dxa"/>
            <w:vAlign w:val="center"/>
          </w:tcPr>
          <w:p w14:paraId="3E891488" w14:textId="77777777" w:rsidR="00914E26" w:rsidRPr="00F55AD7" w:rsidRDefault="00914E26" w:rsidP="00914E26">
            <w:pPr>
              <w:pStyle w:val="Tabletext"/>
            </w:pPr>
          </w:p>
        </w:tc>
      </w:tr>
    </w:tbl>
    <w:p w14:paraId="1DBFAC07" w14:textId="77777777" w:rsidR="00914E26" w:rsidRPr="00F55AD7" w:rsidRDefault="00914E26" w:rsidP="00D74AE1"/>
    <w:p w14:paraId="5D3749CE"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53F80A38" w14:textId="5327EFB4" w:rsidR="00751144"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751144" w:rsidRPr="00054CDB">
        <w:t>1.</w:t>
      </w:r>
      <w:r w:rsidR="00751144">
        <w:rPr>
          <w:rFonts w:eastAsiaTheme="minorEastAsia"/>
          <w:b w:val="0"/>
          <w:color w:val="auto"/>
          <w:lang w:val="en-AU" w:eastAsia="en-AU"/>
        </w:rPr>
        <w:tab/>
      </w:r>
      <w:r w:rsidR="00751144">
        <w:t>DOCUMENT PURPOSE</w:t>
      </w:r>
      <w:r w:rsidR="00751144">
        <w:tab/>
      </w:r>
      <w:r w:rsidR="00751144">
        <w:fldChar w:fldCharType="begin"/>
      </w:r>
      <w:r w:rsidR="00751144">
        <w:instrText xml:space="preserve"> PAGEREF _Toc46220277 \h </w:instrText>
      </w:r>
      <w:r w:rsidR="00751144">
        <w:fldChar w:fldCharType="separate"/>
      </w:r>
      <w:r w:rsidR="00751144">
        <w:t>4</w:t>
      </w:r>
      <w:r w:rsidR="00751144">
        <w:fldChar w:fldCharType="end"/>
      </w:r>
    </w:p>
    <w:p w14:paraId="6DACEC48" w14:textId="7381E3B9" w:rsidR="00751144" w:rsidRDefault="00751144">
      <w:pPr>
        <w:pStyle w:val="TOC1"/>
        <w:rPr>
          <w:rFonts w:eastAsiaTheme="minorEastAsia"/>
          <w:b w:val="0"/>
          <w:color w:val="auto"/>
          <w:lang w:val="en-AU" w:eastAsia="en-AU"/>
        </w:rPr>
      </w:pPr>
      <w:r w:rsidRPr="00054CDB">
        <w:rPr>
          <w:rFonts w:eastAsia="Calibri"/>
          <w:lang w:val="en-AU"/>
        </w:rPr>
        <w:t>2.</w:t>
      </w:r>
      <w:r>
        <w:rPr>
          <w:rFonts w:eastAsiaTheme="minorEastAsia"/>
          <w:b w:val="0"/>
          <w:color w:val="auto"/>
          <w:lang w:val="en-AU" w:eastAsia="en-AU"/>
        </w:rPr>
        <w:tab/>
      </w:r>
      <w:r w:rsidRPr="00054CDB">
        <w:rPr>
          <w:rFonts w:eastAsia="Calibri"/>
          <w:lang w:val="en-AU"/>
        </w:rPr>
        <w:t>INTRODUCTION</w:t>
      </w:r>
      <w:r>
        <w:tab/>
      </w:r>
      <w:r>
        <w:fldChar w:fldCharType="begin"/>
      </w:r>
      <w:r>
        <w:instrText xml:space="preserve"> PAGEREF _Toc46220278 \h </w:instrText>
      </w:r>
      <w:r>
        <w:fldChar w:fldCharType="separate"/>
      </w:r>
      <w:r>
        <w:t>4</w:t>
      </w:r>
      <w:r>
        <w:fldChar w:fldCharType="end"/>
      </w:r>
    </w:p>
    <w:p w14:paraId="1DF177E6" w14:textId="4F1A5AAC" w:rsidR="00751144" w:rsidRDefault="00751144">
      <w:pPr>
        <w:pStyle w:val="TOC1"/>
        <w:rPr>
          <w:rFonts w:eastAsiaTheme="minorEastAsia"/>
          <w:b w:val="0"/>
          <w:color w:val="auto"/>
          <w:lang w:val="en-AU" w:eastAsia="en-AU"/>
        </w:rPr>
      </w:pPr>
      <w:r w:rsidRPr="00054CDB">
        <w:rPr>
          <w:rFonts w:eastAsia="Calibri"/>
        </w:rPr>
        <w:t>3.</w:t>
      </w:r>
      <w:r>
        <w:rPr>
          <w:rFonts w:eastAsiaTheme="minorEastAsia"/>
          <w:b w:val="0"/>
          <w:color w:val="auto"/>
          <w:lang w:val="en-AU" w:eastAsia="en-AU"/>
        </w:rPr>
        <w:tab/>
      </w:r>
      <w:r w:rsidRPr="00054CDB">
        <w:rPr>
          <w:rFonts w:eastAsia="Calibri"/>
        </w:rPr>
        <w:t>OVERVIEW</w:t>
      </w:r>
      <w:r>
        <w:tab/>
      </w:r>
      <w:r>
        <w:fldChar w:fldCharType="begin"/>
      </w:r>
      <w:r>
        <w:instrText xml:space="preserve"> PAGEREF _Toc46220279 \h </w:instrText>
      </w:r>
      <w:r>
        <w:fldChar w:fldCharType="separate"/>
      </w:r>
      <w:r>
        <w:t>4</w:t>
      </w:r>
      <w:r>
        <w:fldChar w:fldCharType="end"/>
      </w:r>
    </w:p>
    <w:p w14:paraId="53918234" w14:textId="2E478E4C" w:rsidR="00751144" w:rsidRDefault="00751144">
      <w:pPr>
        <w:pStyle w:val="TOC1"/>
        <w:rPr>
          <w:rFonts w:eastAsiaTheme="minorEastAsia"/>
          <w:b w:val="0"/>
          <w:color w:val="auto"/>
          <w:lang w:val="en-AU" w:eastAsia="en-AU"/>
        </w:rPr>
      </w:pPr>
      <w:r w:rsidRPr="00054CDB">
        <w:t>4.</w:t>
      </w:r>
      <w:r>
        <w:rPr>
          <w:rFonts w:eastAsiaTheme="minorEastAsia"/>
          <w:b w:val="0"/>
          <w:color w:val="auto"/>
          <w:lang w:val="en-AU" w:eastAsia="en-AU"/>
        </w:rPr>
        <w:tab/>
      </w:r>
      <w:r>
        <w:t>ESTABLISHING</w:t>
      </w:r>
      <w:r>
        <w:tab/>
      </w:r>
      <w:r>
        <w:fldChar w:fldCharType="begin"/>
      </w:r>
      <w:r>
        <w:instrText xml:space="preserve"> PAGEREF _Toc46220280 \h </w:instrText>
      </w:r>
      <w:r>
        <w:fldChar w:fldCharType="separate"/>
      </w:r>
      <w:r>
        <w:t>5</w:t>
      </w:r>
      <w:r>
        <w:fldChar w:fldCharType="end"/>
      </w:r>
    </w:p>
    <w:p w14:paraId="103CE1F4" w14:textId="5C337240" w:rsidR="00751144" w:rsidRDefault="00751144">
      <w:pPr>
        <w:pStyle w:val="TOC2"/>
        <w:rPr>
          <w:rFonts w:eastAsiaTheme="minorEastAsia"/>
          <w:color w:val="auto"/>
          <w:lang w:val="en-AU" w:eastAsia="en-AU"/>
        </w:rPr>
      </w:pPr>
      <w:r w:rsidRPr="00054CDB">
        <w:t>4.1.</w:t>
      </w:r>
      <w:r>
        <w:rPr>
          <w:rFonts w:eastAsiaTheme="minorEastAsia"/>
          <w:color w:val="auto"/>
          <w:lang w:val="en-AU" w:eastAsia="en-AU"/>
        </w:rPr>
        <w:tab/>
      </w:r>
      <w:r>
        <w:t>International Convention for the Safety of Life at Sea (SOLAS)</w:t>
      </w:r>
      <w:r>
        <w:tab/>
      </w:r>
      <w:r>
        <w:fldChar w:fldCharType="begin"/>
      </w:r>
      <w:r>
        <w:instrText xml:space="preserve"> PAGEREF _Toc46220281 \h </w:instrText>
      </w:r>
      <w:r>
        <w:fldChar w:fldCharType="separate"/>
      </w:r>
      <w:r>
        <w:t>5</w:t>
      </w:r>
      <w:r>
        <w:fldChar w:fldCharType="end"/>
      </w:r>
    </w:p>
    <w:p w14:paraId="0AB5180C" w14:textId="6B32A55B" w:rsidR="00751144" w:rsidRDefault="00751144">
      <w:pPr>
        <w:pStyle w:val="TOC2"/>
        <w:rPr>
          <w:rFonts w:eastAsiaTheme="minorEastAsia"/>
          <w:color w:val="auto"/>
          <w:lang w:val="en-AU" w:eastAsia="en-AU"/>
        </w:rPr>
      </w:pPr>
      <w:r w:rsidRPr="00054CDB">
        <w:t>4.2.</w:t>
      </w:r>
      <w:r>
        <w:rPr>
          <w:rFonts w:eastAsiaTheme="minorEastAsia"/>
          <w:color w:val="auto"/>
          <w:lang w:val="en-AU" w:eastAsia="en-AU"/>
        </w:rPr>
        <w:tab/>
      </w:r>
      <w:r>
        <w:t>IMO Resolution A.857(20) Guidelines for Vessel Traffic Services</w:t>
      </w:r>
      <w:r>
        <w:tab/>
      </w:r>
      <w:r>
        <w:fldChar w:fldCharType="begin"/>
      </w:r>
      <w:r>
        <w:instrText xml:space="preserve"> PAGEREF _Toc46220282 \h </w:instrText>
      </w:r>
      <w:r>
        <w:fldChar w:fldCharType="separate"/>
      </w:r>
      <w:r>
        <w:t>5</w:t>
      </w:r>
      <w:r>
        <w:fldChar w:fldCharType="end"/>
      </w:r>
    </w:p>
    <w:p w14:paraId="606845FF" w14:textId="14D9E166" w:rsidR="00751144" w:rsidRDefault="00751144">
      <w:pPr>
        <w:pStyle w:val="TOC2"/>
        <w:rPr>
          <w:rFonts w:eastAsiaTheme="minorEastAsia"/>
          <w:color w:val="auto"/>
          <w:lang w:val="en-AU" w:eastAsia="en-AU"/>
        </w:rPr>
      </w:pPr>
      <w:r w:rsidRPr="00054CDB">
        <w:t>4.3.</w:t>
      </w:r>
      <w:r>
        <w:rPr>
          <w:rFonts w:eastAsiaTheme="minorEastAsia"/>
          <w:color w:val="auto"/>
          <w:lang w:val="en-AU" w:eastAsia="en-AU"/>
        </w:rPr>
        <w:tab/>
      </w:r>
      <w:r>
        <w:t>IALA Standards</w:t>
      </w:r>
      <w:r>
        <w:tab/>
      </w:r>
      <w:r>
        <w:fldChar w:fldCharType="begin"/>
      </w:r>
      <w:r>
        <w:instrText xml:space="preserve"> PAGEREF _Toc46220283 \h </w:instrText>
      </w:r>
      <w:r>
        <w:fldChar w:fldCharType="separate"/>
      </w:r>
      <w:r>
        <w:t>6</w:t>
      </w:r>
      <w:r>
        <w:fldChar w:fldCharType="end"/>
      </w:r>
    </w:p>
    <w:p w14:paraId="1B5225F9" w14:textId="588394F2" w:rsidR="00751144" w:rsidRDefault="00751144">
      <w:pPr>
        <w:pStyle w:val="TOC3"/>
        <w:tabs>
          <w:tab w:val="left" w:pos="1134"/>
          <w:tab w:val="right" w:leader="dot" w:pos="10195"/>
        </w:tabs>
        <w:rPr>
          <w:rFonts w:eastAsiaTheme="minorEastAsia"/>
          <w:noProof/>
          <w:sz w:val="22"/>
          <w:lang w:val="en-AU" w:eastAsia="en-AU"/>
        </w:rPr>
      </w:pPr>
      <w:r w:rsidRPr="00054CDB">
        <w:rPr>
          <w:noProof/>
        </w:rPr>
        <w:t>4.3.1.</w:t>
      </w:r>
      <w:r>
        <w:rPr>
          <w:rFonts w:eastAsiaTheme="minorEastAsia"/>
          <w:noProof/>
          <w:sz w:val="22"/>
          <w:lang w:val="en-AU" w:eastAsia="en-AU"/>
        </w:rPr>
        <w:tab/>
      </w:r>
      <w:r>
        <w:rPr>
          <w:noProof/>
        </w:rPr>
        <w:t>RECOMMENDATIONS</w:t>
      </w:r>
      <w:r>
        <w:rPr>
          <w:noProof/>
        </w:rPr>
        <w:tab/>
      </w:r>
      <w:r>
        <w:rPr>
          <w:noProof/>
        </w:rPr>
        <w:fldChar w:fldCharType="begin"/>
      </w:r>
      <w:r>
        <w:rPr>
          <w:noProof/>
        </w:rPr>
        <w:instrText xml:space="preserve"> PAGEREF _Toc46220284 \h </w:instrText>
      </w:r>
      <w:r>
        <w:rPr>
          <w:noProof/>
        </w:rPr>
      </w:r>
      <w:r>
        <w:rPr>
          <w:noProof/>
        </w:rPr>
        <w:fldChar w:fldCharType="separate"/>
      </w:r>
      <w:r>
        <w:rPr>
          <w:noProof/>
        </w:rPr>
        <w:t>6</w:t>
      </w:r>
      <w:r>
        <w:rPr>
          <w:noProof/>
        </w:rPr>
        <w:fldChar w:fldCharType="end"/>
      </w:r>
    </w:p>
    <w:p w14:paraId="39878F3C" w14:textId="291762C8" w:rsidR="00751144" w:rsidRDefault="00751144">
      <w:pPr>
        <w:pStyle w:val="TOC3"/>
        <w:tabs>
          <w:tab w:val="left" w:pos="1134"/>
          <w:tab w:val="right" w:leader="dot" w:pos="10195"/>
        </w:tabs>
        <w:rPr>
          <w:rFonts w:eastAsiaTheme="minorEastAsia"/>
          <w:noProof/>
          <w:sz w:val="22"/>
          <w:lang w:val="en-AU" w:eastAsia="en-AU"/>
        </w:rPr>
      </w:pPr>
      <w:r w:rsidRPr="00054CDB">
        <w:rPr>
          <w:noProof/>
        </w:rPr>
        <w:t>4.3.2.</w:t>
      </w:r>
      <w:r>
        <w:rPr>
          <w:rFonts w:eastAsiaTheme="minorEastAsia"/>
          <w:noProof/>
          <w:sz w:val="22"/>
          <w:lang w:val="en-AU" w:eastAsia="en-AU"/>
        </w:rPr>
        <w:tab/>
      </w:r>
      <w:r>
        <w:rPr>
          <w:noProof/>
        </w:rPr>
        <w:t>GUIDELINES</w:t>
      </w:r>
      <w:r>
        <w:rPr>
          <w:noProof/>
        </w:rPr>
        <w:tab/>
      </w:r>
      <w:r>
        <w:rPr>
          <w:noProof/>
        </w:rPr>
        <w:fldChar w:fldCharType="begin"/>
      </w:r>
      <w:r>
        <w:rPr>
          <w:noProof/>
        </w:rPr>
        <w:instrText xml:space="preserve"> PAGEREF _Toc46220285 \h </w:instrText>
      </w:r>
      <w:r>
        <w:rPr>
          <w:noProof/>
        </w:rPr>
      </w:r>
      <w:r>
        <w:rPr>
          <w:noProof/>
        </w:rPr>
        <w:fldChar w:fldCharType="separate"/>
      </w:r>
      <w:r>
        <w:rPr>
          <w:noProof/>
        </w:rPr>
        <w:t>6</w:t>
      </w:r>
      <w:r>
        <w:rPr>
          <w:noProof/>
        </w:rPr>
        <w:fldChar w:fldCharType="end"/>
      </w:r>
    </w:p>
    <w:p w14:paraId="208EB91B" w14:textId="6B368453" w:rsidR="00751144" w:rsidRDefault="00751144">
      <w:pPr>
        <w:pStyle w:val="TOC3"/>
        <w:tabs>
          <w:tab w:val="left" w:pos="1134"/>
          <w:tab w:val="right" w:leader="dot" w:pos="10195"/>
        </w:tabs>
        <w:rPr>
          <w:rFonts w:eastAsiaTheme="minorEastAsia"/>
          <w:noProof/>
          <w:sz w:val="22"/>
          <w:lang w:val="en-AU" w:eastAsia="en-AU"/>
        </w:rPr>
      </w:pPr>
      <w:r w:rsidRPr="00054CDB">
        <w:rPr>
          <w:noProof/>
        </w:rPr>
        <w:t>4.3.3.</w:t>
      </w:r>
      <w:r>
        <w:rPr>
          <w:rFonts w:eastAsiaTheme="minorEastAsia"/>
          <w:noProof/>
          <w:sz w:val="22"/>
          <w:lang w:val="en-AU" w:eastAsia="en-AU"/>
        </w:rPr>
        <w:tab/>
      </w:r>
      <w:r>
        <w:rPr>
          <w:noProof/>
        </w:rPr>
        <w:t>MODEL COURSES</w:t>
      </w:r>
      <w:r>
        <w:rPr>
          <w:noProof/>
        </w:rPr>
        <w:tab/>
      </w:r>
      <w:r>
        <w:rPr>
          <w:noProof/>
        </w:rPr>
        <w:fldChar w:fldCharType="begin"/>
      </w:r>
      <w:r>
        <w:rPr>
          <w:noProof/>
        </w:rPr>
        <w:instrText xml:space="preserve"> PAGEREF _Toc46220286 \h </w:instrText>
      </w:r>
      <w:r>
        <w:rPr>
          <w:noProof/>
        </w:rPr>
      </w:r>
      <w:r>
        <w:rPr>
          <w:noProof/>
        </w:rPr>
        <w:fldChar w:fldCharType="separate"/>
      </w:r>
      <w:r>
        <w:rPr>
          <w:noProof/>
        </w:rPr>
        <w:t>7</w:t>
      </w:r>
      <w:r>
        <w:rPr>
          <w:noProof/>
        </w:rPr>
        <w:fldChar w:fldCharType="end"/>
      </w:r>
    </w:p>
    <w:p w14:paraId="1E5FFF27" w14:textId="733DD6EF" w:rsidR="00751144" w:rsidRDefault="00751144">
      <w:pPr>
        <w:pStyle w:val="TOC2"/>
        <w:rPr>
          <w:rFonts w:eastAsiaTheme="minorEastAsia"/>
          <w:color w:val="auto"/>
          <w:lang w:val="en-AU" w:eastAsia="en-AU"/>
        </w:rPr>
      </w:pPr>
      <w:r w:rsidRPr="00054CDB">
        <w:t>4.4.</w:t>
      </w:r>
      <w:r>
        <w:rPr>
          <w:rFonts w:eastAsiaTheme="minorEastAsia"/>
          <w:color w:val="auto"/>
          <w:lang w:val="en-AU" w:eastAsia="en-AU"/>
        </w:rPr>
        <w:tab/>
      </w:r>
      <w:r>
        <w:t>National Law</w:t>
      </w:r>
      <w:r>
        <w:tab/>
      </w:r>
      <w:r>
        <w:fldChar w:fldCharType="begin"/>
      </w:r>
      <w:r>
        <w:instrText xml:space="preserve"> PAGEREF _Toc46220287 \h </w:instrText>
      </w:r>
      <w:r>
        <w:fldChar w:fldCharType="separate"/>
      </w:r>
      <w:r>
        <w:t>7</w:t>
      </w:r>
      <w:r>
        <w:fldChar w:fldCharType="end"/>
      </w:r>
    </w:p>
    <w:p w14:paraId="63CC3370" w14:textId="3FF6C5F7" w:rsidR="00751144" w:rsidRDefault="00751144">
      <w:pPr>
        <w:pStyle w:val="TOC1"/>
        <w:rPr>
          <w:rFonts w:eastAsiaTheme="minorEastAsia"/>
          <w:b w:val="0"/>
          <w:color w:val="auto"/>
          <w:lang w:val="en-AU" w:eastAsia="en-AU"/>
        </w:rPr>
      </w:pPr>
      <w:r w:rsidRPr="00054CDB">
        <w:t>5.</w:t>
      </w:r>
      <w:r>
        <w:rPr>
          <w:rFonts w:eastAsiaTheme="minorEastAsia"/>
          <w:b w:val="0"/>
          <w:color w:val="auto"/>
          <w:lang w:val="en-AU" w:eastAsia="en-AU"/>
        </w:rPr>
        <w:tab/>
      </w:r>
      <w:r>
        <w:t xml:space="preserve">PLANNING </w:t>
      </w:r>
      <w:r w:rsidRPr="00054CDB">
        <w:t>AND IMPLEMENTING</w:t>
      </w:r>
      <w:r>
        <w:tab/>
      </w:r>
      <w:r>
        <w:fldChar w:fldCharType="begin"/>
      </w:r>
      <w:r>
        <w:instrText xml:space="preserve"> PAGEREF _Toc46220288 \h </w:instrText>
      </w:r>
      <w:r>
        <w:fldChar w:fldCharType="separate"/>
      </w:r>
      <w:r>
        <w:t>7</w:t>
      </w:r>
      <w:r>
        <w:fldChar w:fldCharType="end"/>
      </w:r>
    </w:p>
    <w:p w14:paraId="2BDE3957" w14:textId="05E7EB37" w:rsidR="00751144" w:rsidRDefault="00751144">
      <w:pPr>
        <w:pStyle w:val="TOC2"/>
        <w:rPr>
          <w:rFonts w:eastAsiaTheme="minorEastAsia"/>
          <w:color w:val="auto"/>
          <w:lang w:val="en-AU" w:eastAsia="en-AU"/>
        </w:rPr>
      </w:pPr>
      <w:r w:rsidRPr="00054CDB">
        <w:t>5.1.</w:t>
      </w:r>
      <w:r>
        <w:rPr>
          <w:rFonts w:eastAsiaTheme="minorEastAsia"/>
          <w:color w:val="auto"/>
          <w:lang w:val="en-AU" w:eastAsia="en-AU"/>
        </w:rPr>
        <w:tab/>
      </w:r>
      <w:r>
        <w:t>Phase 1: Initiating</w:t>
      </w:r>
      <w:r>
        <w:tab/>
      </w:r>
      <w:r>
        <w:fldChar w:fldCharType="begin"/>
      </w:r>
      <w:r>
        <w:instrText xml:space="preserve"> PAGEREF _Toc46220289 \h </w:instrText>
      </w:r>
      <w:r>
        <w:fldChar w:fldCharType="separate"/>
      </w:r>
      <w:r>
        <w:t>8</w:t>
      </w:r>
      <w:r>
        <w:fldChar w:fldCharType="end"/>
      </w:r>
    </w:p>
    <w:p w14:paraId="074A766E" w14:textId="2E914E27" w:rsidR="00751144" w:rsidRDefault="00751144">
      <w:pPr>
        <w:pStyle w:val="TOC2"/>
        <w:rPr>
          <w:rFonts w:eastAsiaTheme="minorEastAsia"/>
          <w:color w:val="auto"/>
          <w:lang w:val="en-AU" w:eastAsia="en-AU"/>
        </w:rPr>
      </w:pPr>
      <w:r w:rsidRPr="00054CDB">
        <w:t>5.2.</w:t>
      </w:r>
      <w:r>
        <w:rPr>
          <w:rFonts w:eastAsiaTheme="minorEastAsia"/>
          <w:color w:val="auto"/>
          <w:lang w:val="en-AU" w:eastAsia="en-AU"/>
        </w:rPr>
        <w:tab/>
      </w:r>
      <w:r>
        <w:t>Phase 2: Planning</w:t>
      </w:r>
      <w:r>
        <w:tab/>
      </w:r>
      <w:r>
        <w:fldChar w:fldCharType="begin"/>
      </w:r>
      <w:r>
        <w:instrText xml:space="preserve"> PAGEREF _Toc46220290 \h </w:instrText>
      </w:r>
      <w:r>
        <w:fldChar w:fldCharType="separate"/>
      </w:r>
      <w:r>
        <w:t>10</w:t>
      </w:r>
      <w:r>
        <w:fldChar w:fldCharType="end"/>
      </w:r>
    </w:p>
    <w:p w14:paraId="4EAE19CD" w14:textId="4349C980" w:rsidR="00751144" w:rsidRDefault="00751144">
      <w:pPr>
        <w:pStyle w:val="TOC2"/>
        <w:rPr>
          <w:rFonts w:eastAsiaTheme="minorEastAsia"/>
          <w:color w:val="auto"/>
          <w:lang w:val="en-AU" w:eastAsia="en-AU"/>
        </w:rPr>
      </w:pPr>
      <w:r w:rsidRPr="00054CDB">
        <w:t>5.3.</w:t>
      </w:r>
      <w:r>
        <w:rPr>
          <w:rFonts w:eastAsiaTheme="minorEastAsia"/>
          <w:color w:val="auto"/>
          <w:lang w:val="en-AU" w:eastAsia="en-AU"/>
        </w:rPr>
        <w:tab/>
      </w:r>
      <w:r>
        <w:t>Phase 3: Implementing</w:t>
      </w:r>
      <w:r>
        <w:tab/>
      </w:r>
      <w:r>
        <w:fldChar w:fldCharType="begin"/>
      </w:r>
      <w:r>
        <w:instrText xml:space="preserve"> PAGEREF _Toc46220291 \h </w:instrText>
      </w:r>
      <w:r>
        <w:fldChar w:fldCharType="separate"/>
      </w:r>
      <w:r>
        <w:t>11</w:t>
      </w:r>
      <w:r>
        <w:fldChar w:fldCharType="end"/>
      </w:r>
    </w:p>
    <w:p w14:paraId="08209E06" w14:textId="2B001174" w:rsidR="00751144" w:rsidRDefault="00751144">
      <w:pPr>
        <w:pStyle w:val="TOC2"/>
        <w:rPr>
          <w:rFonts w:eastAsiaTheme="minorEastAsia"/>
          <w:color w:val="auto"/>
          <w:lang w:val="en-AU" w:eastAsia="en-AU"/>
        </w:rPr>
      </w:pPr>
      <w:r w:rsidRPr="00054CDB">
        <w:t>5.4.</w:t>
      </w:r>
      <w:r>
        <w:rPr>
          <w:rFonts w:eastAsiaTheme="minorEastAsia"/>
          <w:color w:val="auto"/>
          <w:lang w:val="en-AU" w:eastAsia="en-AU"/>
        </w:rPr>
        <w:tab/>
      </w:r>
      <w:r>
        <w:t>Phase 4: Controlling</w:t>
      </w:r>
      <w:r>
        <w:tab/>
      </w:r>
      <w:r>
        <w:fldChar w:fldCharType="begin"/>
      </w:r>
      <w:r>
        <w:instrText xml:space="preserve"> PAGEREF _Toc46220292 \h </w:instrText>
      </w:r>
      <w:r>
        <w:fldChar w:fldCharType="separate"/>
      </w:r>
      <w:r>
        <w:t>11</w:t>
      </w:r>
      <w:r>
        <w:fldChar w:fldCharType="end"/>
      </w:r>
    </w:p>
    <w:p w14:paraId="665B09C5" w14:textId="36B32862" w:rsidR="00751144" w:rsidRDefault="00751144">
      <w:pPr>
        <w:pStyle w:val="TOC2"/>
        <w:rPr>
          <w:rFonts w:eastAsiaTheme="minorEastAsia"/>
          <w:color w:val="auto"/>
          <w:lang w:val="en-AU" w:eastAsia="en-AU"/>
        </w:rPr>
      </w:pPr>
      <w:r w:rsidRPr="00054CDB">
        <w:t>5.5.</w:t>
      </w:r>
      <w:r>
        <w:rPr>
          <w:rFonts w:eastAsiaTheme="minorEastAsia"/>
          <w:color w:val="auto"/>
          <w:lang w:val="en-AU" w:eastAsia="en-AU"/>
        </w:rPr>
        <w:tab/>
      </w:r>
      <w:r>
        <w:t>Phase 5: Closing</w:t>
      </w:r>
      <w:r>
        <w:tab/>
      </w:r>
      <w:r>
        <w:fldChar w:fldCharType="begin"/>
      </w:r>
      <w:r>
        <w:instrText xml:space="preserve"> PAGEREF _Toc46220293 \h </w:instrText>
      </w:r>
      <w:r>
        <w:fldChar w:fldCharType="separate"/>
      </w:r>
      <w:r>
        <w:t>11</w:t>
      </w:r>
      <w:r>
        <w:fldChar w:fldCharType="end"/>
      </w:r>
    </w:p>
    <w:p w14:paraId="4D92B03E" w14:textId="74EE1DA0" w:rsidR="00751144" w:rsidRDefault="00751144">
      <w:pPr>
        <w:pStyle w:val="TOC1"/>
        <w:rPr>
          <w:rFonts w:eastAsiaTheme="minorEastAsia"/>
          <w:b w:val="0"/>
          <w:color w:val="auto"/>
          <w:lang w:val="en-AU" w:eastAsia="en-AU"/>
        </w:rPr>
      </w:pPr>
      <w:r w:rsidRPr="00054CDB">
        <w:rPr>
          <w:rFonts w:eastAsia="MS Gothic" w:cs="Times New Roman"/>
          <w:w w:val="105"/>
        </w:rPr>
        <w:t>6.</w:t>
      </w:r>
      <w:r>
        <w:rPr>
          <w:rFonts w:eastAsiaTheme="minorEastAsia"/>
          <w:b w:val="0"/>
          <w:color w:val="auto"/>
          <w:lang w:val="en-AU" w:eastAsia="en-AU"/>
        </w:rPr>
        <w:tab/>
      </w:r>
      <w:r w:rsidRPr="00054CDB">
        <w:rPr>
          <w:rFonts w:ascii="Calibri" w:eastAsia="MS Gothic" w:hAnsi="Calibri" w:cs="Times New Roman"/>
          <w:b w:val="0"/>
          <w:w w:val="105"/>
        </w:rPr>
        <w:t>ANNEX 1 – KEY CONSIDERATIONS WHEN INITIATING AND PLANNING A VTS</w:t>
      </w:r>
      <w:r>
        <w:tab/>
      </w:r>
      <w:r>
        <w:fldChar w:fldCharType="begin"/>
      </w:r>
      <w:r>
        <w:instrText xml:space="preserve"> PAGEREF _Toc46220294 \h </w:instrText>
      </w:r>
      <w:r>
        <w:fldChar w:fldCharType="separate"/>
      </w:r>
      <w:r>
        <w:t>12</w:t>
      </w:r>
      <w:r>
        <w:fldChar w:fldCharType="end"/>
      </w:r>
    </w:p>
    <w:p w14:paraId="0F802706" w14:textId="11CC8AC1" w:rsidR="00751144" w:rsidRDefault="00751144">
      <w:pPr>
        <w:pStyle w:val="TOC1"/>
        <w:rPr>
          <w:rFonts w:eastAsiaTheme="minorEastAsia"/>
          <w:b w:val="0"/>
          <w:color w:val="auto"/>
          <w:lang w:val="en-AU" w:eastAsia="en-AU"/>
        </w:rPr>
      </w:pPr>
      <w:r w:rsidRPr="00054CDB">
        <w:rPr>
          <w:w w:val="105"/>
          <w:lang w:val="en-US"/>
        </w:rPr>
        <w:t>7.</w:t>
      </w:r>
      <w:r>
        <w:rPr>
          <w:rFonts w:eastAsiaTheme="minorEastAsia"/>
          <w:b w:val="0"/>
          <w:color w:val="auto"/>
          <w:lang w:val="en-AU" w:eastAsia="en-AU"/>
        </w:rPr>
        <w:tab/>
      </w:r>
      <w:r w:rsidRPr="00054CDB">
        <w:rPr>
          <w:w w:val="105"/>
          <w:lang w:val="en-US"/>
        </w:rPr>
        <w:t>ANNEX 2 - PASSIVE TRAFFIC MANAGEMENT MEASURES</w:t>
      </w:r>
      <w:r>
        <w:tab/>
      </w:r>
      <w:r>
        <w:fldChar w:fldCharType="begin"/>
      </w:r>
      <w:r>
        <w:instrText xml:space="preserve"> PAGEREF _Toc46220295 \h </w:instrText>
      </w:r>
      <w:r>
        <w:fldChar w:fldCharType="separate"/>
      </w:r>
      <w:r>
        <w:t>16</w:t>
      </w:r>
      <w:r>
        <w:fldChar w:fldCharType="end"/>
      </w:r>
    </w:p>
    <w:p w14:paraId="124DE1E3" w14:textId="0C45270E"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50DF7384" w14:textId="77777777" w:rsidR="0078486B" w:rsidRDefault="002F265A" w:rsidP="00C9558A">
      <w:pPr>
        <w:pStyle w:val="ListofFigures"/>
      </w:pPr>
      <w:r w:rsidRPr="00F55AD7">
        <w:t>List of Tables</w:t>
      </w:r>
      <w:r w:rsidR="00176BB8">
        <w:t xml:space="preserve"> [List of Figures]</w:t>
      </w:r>
    </w:p>
    <w:p w14:paraId="275F75AF" w14:textId="77777777" w:rsidR="00EC19DD" w:rsidRPr="00EC19DD" w:rsidRDefault="00EC19DD" w:rsidP="00EC19DD"/>
    <w:p w14:paraId="14326F2D" w14:textId="77777777" w:rsidR="00161325" w:rsidRPr="00F55AD7" w:rsidRDefault="00923B4D" w:rsidP="00923B4D">
      <w:pPr>
        <w:pStyle w:val="BodyText"/>
      </w:pPr>
      <w:r w:rsidRPr="00F55AD7">
        <w:fldChar w:fldCharType="begin"/>
      </w:r>
      <w:r w:rsidRPr="00F55AD7">
        <w:instrText xml:space="preserve"> TOC \t "Table caption" \c </w:instrText>
      </w:r>
      <w:r w:rsidRPr="00F55AD7">
        <w:fldChar w:fldCharType="separate"/>
      </w:r>
      <w:r w:rsidR="004F11D6">
        <w:rPr>
          <w:b/>
          <w:bCs/>
          <w:noProof/>
          <w:lang w:val="en-US"/>
        </w:rPr>
        <w:t>No table of figures entries found.</w:t>
      </w:r>
      <w:r w:rsidRPr="00F55AD7">
        <w:fldChar w:fldCharType="end"/>
      </w:r>
    </w:p>
    <w:p w14:paraId="6DDFD874" w14:textId="77777777" w:rsidR="00994D97" w:rsidRPr="00F55AD7" w:rsidRDefault="00994D97" w:rsidP="00C9558A">
      <w:pPr>
        <w:pStyle w:val="ListofFigures"/>
      </w:pPr>
      <w:r w:rsidRPr="00F55AD7">
        <w:t>List of Figures</w:t>
      </w:r>
      <w:r w:rsidR="00176BB8">
        <w:t xml:space="preserve"> [List of Figures]</w:t>
      </w:r>
    </w:p>
    <w:p w14:paraId="3F7FC271" w14:textId="77777777" w:rsidR="005E4659" w:rsidRPr="00176BB8" w:rsidRDefault="00923B4D" w:rsidP="007D1805">
      <w:pPr>
        <w:pStyle w:val="TableofFigures"/>
      </w:pPr>
      <w:r w:rsidRPr="00F55AD7">
        <w:fldChar w:fldCharType="begin"/>
      </w:r>
      <w:r w:rsidRPr="00F55AD7">
        <w:instrText xml:space="preserve"> TOC \t "Figure caption" \c </w:instrText>
      </w:r>
      <w:r w:rsidRPr="00F55AD7">
        <w:fldChar w:fldCharType="separate"/>
      </w:r>
      <w:r w:rsidR="004F11D6">
        <w:rPr>
          <w:b/>
          <w:bCs/>
          <w:noProof/>
          <w:lang w:val="en-US"/>
        </w:rPr>
        <w:t>No table of figures entries found.</w:t>
      </w:r>
      <w:r w:rsidRPr="00F55AD7">
        <w:fldChar w:fldCharType="end"/>
      </w:r>
    </w:p>
    <w:p w14:paraId="23533CE6" w14:textId="77777777" w:rsidR="00176BB8" w:rsidRPr="005E769D" w:rsidRDefault="000D1D15" w:rsidP="00176BB8">
      <w:pPr>
        <w:pStyle w:val="equation"/>
        <w:numPr>
          <w:ilvl w:val="0"/>
          <w:numId w:val="0"/>
        </w:numPr>
        <w:ind w:left="1276" w:hanging="1276"/>
        <w:rPr>
          <w:u w:val="none"/>
        </w:rPr>
      </w:pPr>
      <w:r w:rsidRPr="005E769D">
        <w:rPr>
          <w:u w:val="none"/>
        </w:rPr>
        <w:fldChar w:fldCharType="begin"/>
      </w:r>
      <w:r w:rsidRPr="005E769D">
        <w:rPr>
          <w:u w:val="none"/>
        </w:rPr>
        <w:instrText xml:space="preserve"> TOC \h \z \t "equation" \c </w:instrText>
      </w:r>
      <w:r w:rsidRPr="005E769D">
        <w:rPr>
          <w:u w:val="none"/>
        </w:rPr>
        <w:fldChar w:fldCharType="separate"/>
      </w:r>
      <w:r w:rsidR="004F11D6" w:rsidRPr="005E769D">
        <w:rPr>
          <w:b/>
          <w:bCs/>
          <w:noProof/>
          <w:u w:val="none"/>
          <w:lang w:val="en-US"/>
        </w:rPr>
        <w:t>No table of figures entries found.</w:t>
      </w:r>
      <w:r w:rsidRPr="005E769D">
        <w:rPr>
          <w:u w:val="none"/>
        </w:rPr>
        <w:fldChar w:fldCharType="end"/>
      </w:r>
    </w:p>
    <w:p w14:paraId="4B5400D8" w14:textId="77777777" w:rsidR="00790277" w:rsidRDefault="00790277" w:rsidP="003274DB"/>
    <w:p w14:paraId="70B14EA2" w14:textId="77777777" w:rsidR="005E769D" w:rsidRPr="00176BB8" w:rsidRDefault="005E769D" w:rsidP="003274DB">
      <w:pPr>
        <w:sectPr w:rsidR="005E769D" w:rsidRPr="00176BB8"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5D2299D5" w14:textId="77777777" w:rsidR="00F06234" w:rsidRPr="00DC4EB5" w:rsidRDefault="00F06234" w:rsidP="00DC4EB5">
      <w:pPr>
        <w:pStyle w:val="Heading1"/>
      </w:pPr>
      <w:bookmarkStart w:id="2" w:name="_Toc46220277"/>
      <w:r w:rsidRPr="00DC4EB5">
        <w:lastRenderedPageBreak/>
        <w:t>DOCUMENT PURPOSE</w:t>
      </w:r>
      <w:bookmarkEnd w:id="2"/>
    </w:p>
    <w:p w14:paraId="13745952" w14:textId="77777777" w:rsidR="00F06234" w:rsidRPr="00DC4EB5" w:rsidRDefault="00F06234" w:rsidP="00DC4EB5">
      <w:pPr>
        <w:pStyle w:val="Heading2separationline"/>
      </w:pPr>
    </w:p>
    <w:p w14:paraId="71936991" w14:textId="77777777" w:rsidR="009C42B8" w:rsidRDefault="00CD7087" w:rsidP="001F255A">
      <w:pPr>
        <w:pStyle w:val="BodyText"/>
        <w:rPr>
          <w:lang w:val="en-AU"/>
        </w:rPr>
      </w:pPr>
      <w:r w:rsidRPr="00DC4EB5">
        <w:rPr>
          <w:lang w:val="en-AU"/>
        </w:rPr>
        <w:t xml:space="preserve">The purpose of </w:t>
      </w:r>
      <w:r>
        <w:rPr>
          <w:lang w:val="en-AU"/>
        </w:rPr>
        <w:t xml:space="preserve">this </w:t>
      </w:r>
      <w:r w:rsidRPr="00DC4EB5">
        <w:rPr>
          <w:lang w:val="en-AU"/>
        </w:rPr>
        <w:t>guideline is to provid</w:t>
      </w:r>
      <w:r>
        <w:rPr>
          <w:lang w:val="en-AU"/>
        </w:rPr>
        <w:t>e</w:t>
      </w:r>
      <w:r w:rsidRPr="00DC4EB5">
        <w:rPr>
          <w:lang w:val="en-AU"/>
        </w:rPr>
        <w:t xml:space="preserve"> a framework to assist authorities</w:t>
      </w:r>
      <w:r>
        <w:rPr>
          <w:lang w:val="en-AU"/>
        </w:rPr>
        <w:t xml:space="preserve"> </w:t>
      </w:r>
      <w:r w:rsidR="009C42B8" w:rsidRPr="009C42B8">
        <w:rPr>
          <w:lang w:val="en-AU"/>
        </w:rPr>
        <w:t xml:space="preserve">implement practices specified in </w:t>
      </w:r>
      <w:r w:rsidR="0099722A">
        <w:rPr>
          <w:lang w:val="en-AU"/>
        </w:rPr>
        <w:t xml:space="preserve">IALA </w:t>
      </w:r>
      <w:r w:rsidR="009C42B8" w:rsidRPr="001A266B">
        <w:rPr>
          <w:i/>
          <w:lang w:val="en-AU"/>
        </w:rPr>
        <w:t>Recommendation</w:t>
      </w:r>
      <w:r w:rsidR="0099722A" w:rsidRPr="001A266B">
        <w:rPr>
          <w:i/>
          <w:lang w:val="en-AU"/>
        </w:rPr>
        <w:t xml:space="preserve"> R0119 – </w:t>
      </w:r>
      <w:r w:rsidR="0091541B" w:rsidRPr="001A266B">
        <w:rPr>
          <w:i/>
          <w:highlight w:val="yellow"/>
          <w:lang w:val="en-AU"/>
        </w:rPr>
        <w:t>Establishment</w:t>
      </w:r>
      <w:r w:rsidR="0099722A" w:rsidRPr="001A266B">
        <w:rPr>
          <w:i/>
          <w:highlight w:val="yellow"/>
          <w:lang w:val="en-AU"/>
        </w:rPr>
        <w:t xml:space="preserve"> of VTS</w:t>
      </w:r>
      <w:r>
        <w:rPr>
          <w:lang w:val="en-AU"/>
        </w:rPr>
        <w:t xml:space="preserve">.  </w:t>
      </w:r>
      <w:r w:rsidR="006212AA">
        <w:rPr>
          <w:lang w:val="en-AU"/>
        </w:rPr>
        <w:t>Th</w:t>
      </w:r>
      <w:r w:rsidR="001D28C9">
        <w:rPr>
          <w:lang w:val="en-AU"/>
        </w:rPr>
        <w:t>is includes</w:t>
      </w:r>
      <w:r w:rsidR="00E205F4">
        <w:rPr>
          <w:lang w:val="en-AU"/>
        </w:rPr>
        <w:t xml:space="preserve"> arranging for </w:t>
      </w:r>
      <w:r w:rsidR="00E205F4" w:rsidRPr="00E205F4">
        <w:rPr>
          <w:lang w:val="en-AU"/>
        </w:rPr>
        <w:t>establish</w:t>
      </w:r>
      <w:r w:rsidR="00262D29">
        <w:rPr>
          <w:lang w:val="en-AU"/>
        </w:rPr>
        <w:t>ing</w:t>
      </w:r>
      <w:r w:rsidR="00E205F4" w:rsidRPr="00E205F4">
        <w:rPr>
          <w:lang w:val="en-AU"/>
        </w:rPr>
        <w:t>, planning</w:t>
      </w:r>
      <w:r w:rsidR="00E205F4">
        <w:rPr>
          <w:lang w:val="en-AU"/>
        </w:rPr>
        <w:t xml:space="preserve"> and</w:t>
      </w:r>
      <w:r w:rsidR="00E205F4" w:rsidRPr="00E205F4">
        <w:rPr>
          <w:lang w:val="en-AU"/>
        </w:rPr>
        <w:t xml:space="preserve"> implementing VTS</w:t>
      </w:r>
      <w:r w:rsidR="00E205F4">
        <w:rPr>
          <w:lang w:val="en-AU"/>
        </w:rPr>
        <w:t>.</w:t>
      </w:r>
    </w:p>
    <w:tbl>
      <w:tblPr>
        <w:tblStyle w:val="TableGrid"/>
        <w:tblW w:w="0" w:type="auto"/>
        <w:tblInd w:w="137" w:type="dxa"/>
        <w:shd w:val="clear" w:color="auto" w:fill="C2CEE7" w:themeFill="accent5" w:themeFillTint="66"/>
        <w:tblLook w:val="04A0" w:firstRow="1" w:lastRow="0" w:firstColumn="1" w:lastColumn="0" w:noHBand="0" w:noVBand="1"/>
      </w:tblPr>
      <w:tblGrid>
        <w:gridCol w:w="9599"/>
      </w:tblGrid>
      <w:tr w:rsidR="001D28C9" w:rsidRPr="00625D94" w14:paraId="7282FC55" w14:textId="77777777" w:rsidTr="0091541B">
        <w:tc>
          <w:tcPr>
            <w:tcW w:w="9599" w:type="dxa"/>
            <w:shd w:val="clear" w:color="auto" w:fill="C2CEE7" w:themeFill="accent5" w:themeFillTint="66"/>
          </w:tcPr>
          <w:p w14:paraId="3F45C428" w14:textId="77777777" w:rsidR="001D28C9" w:rsidRPr="00A35049" w:rsidRDefault="001D28C9" w:rsidP="0091541B">
            <w:pPr>
              <w:spacing w:before="120" w:after="120"/>
              <w:rPr>
                <w:sz w:val="22"/>
              </w:rPr>
            </w:pPr>
            <w:r w:rsidRPr="00240772">
              <w:rPr>
                <w:sz w:val="22"/>
              </w:rPr>
              <w:t xml:space="preserve">IALA </w:t>
            </w:r>
            <w:r w:rsidRPr="009975FD">
              <w:rPr>
                <w:i/>
                <w:sz w:val="22"/>
              </w:rPr>
              <w:t>Guideline 1150 – Establishment of Vessel Traffic Services</w:t>
            </w:r>
            <w:r w:rsidRPr="00240772">
              <w:rPr>
                <w:sz w:val="22"/>
              </w:rPr>
              <w:t xml:space="preserve"> </w:t>
            </w:r>
            <w:r>
              <w:rPr>
                <w:sz w:val="22"/>
              </w:rPr>
              <w:t xml:space="preserve">is associated with </w:t>
            </w:r>
            <w:r w:rsidRPr="00A35049">
              <w:rPr>
                <w:i/>
                <w:sz w:val="22"/>
              </w:rPr>
              <w:t>Recommendation 0119 - The implementation of Vessel Traffic</w:t>
            </w:r>
            <w:r>
              <w:rPr>
                <w:sz w:val="22"/>
              </w:rPr>
              <w:t>,</w:t>
            </w:r>
            <w:r w:rsidRPr="00EC320C">
              <w:rPr>
                <w:sz w:val="22"/>
              </w:rPr>
              <w:t xml:space="preserve"> </w:t>
            </w:r>
            <w:r w:rsidRPr="00A35049">
              <w:rPr>
                <w:sz w:val="22"/>
              </w:rPr>
              <w:t xml:space="preserve">a </w:t>
            </w:r>
            <w:r w:rsidRPr="006B44B1">
              <w:rPr>
                <w:b/>
                <w:sz w:val="22"/>
              </w:rPr>
              <w:t>normative provision</w:t>
            </w:r>
            <w:r w:rsidRPr="00A35049">
              <w:rPr>
                <w:sz w:val="22"/>
              </w:rPr>
              <w:t xml:space="preserve"> of IALA Standard 1040 Vessel Traffic </w:t>
            </w:r>
            <w:r>
              <w:rPr>
                <w:sz w:val="22"/>
              </w:rPr>
              <w:t>Services.  To demonstrate compliance with the Recommendation the provisions of this</w:t>
            </w:r>
            <w:r w:rsidRPr="00477E26">
              <w:rPr>
                <w:sz w:val="22"/>
              </w:rPr>
              <w:t xml:space="preserve"> Guideline</w:t>
            </w:r>
            <w:r>
              <w:rPr>
                <w:sz w:val="22"/>
              </w:rPr>
              <w:t xml:space="preserve"> need to be implemented.</w:t>
            </w:r>
          </w:p>
        </w:tc>
      </w:tr>
    </w:tbl>
    <w:p w14:paraId="261745DC" w14:textId="77777777" w:rsidR="00E205F4" w:rsidRDefault="00E205F4" w:rsidP="00E205F4">
      <w:pPr>
        <w:pStyle w:val="Heading1"/>
        <w:rPr>
          <w:rFonts w:eastAsia="Calibri"/>
          <w:lang w:val="en-AU"/>
        </w:rPr>
      </w:pPr>
      <w:bookmarkStart w:id="3" w:name="_Toc46220278"/>
      <w:r>
        <w:rPr>
          <w:rFonts w:eastAsia="Calibri"/>
          <w:lang w:val="en-AU"/>
        </w:rPr>
        <w:t>INTRODUCTION</w:t>
      </w:r>
      <w:bookmarkEnd w:id="3"/>
    </w:p>
    <w:p w14:paraId="65DFE1DC" w14:textId="77777777" w:rsidR="006212AA" w:rsidRPr="006212AA" w:rsidRDefault="006212AA" w:rsidP="006212AA">
      <w:pPr>
        <w:pStyle w:val="Heading1separatationline"/>
        <w:rPr>
          <w:lang w:val="en-AU"/>
        </w:rPr>
      </w:pPr>
    </w:p>
    <w:p w14:paraId="58E8A610" w14:textId="77777777" w:rsidR="006212AA" w:rsidRDefault="006212AA" w:rsidP="006212AA">
      <w:pPr>
        <w:pStyle w:val="BodyText"/>
      </w:pPr>
      <w:r>
        <w:t>The IMO Convention for the Safety of Life at Sea (SOLAS) 1974 - Chapter V (Safety of Navigation), Regulation 12 provides for Vessel Traffic Services and states that:</w:t>
      </w:r>
    </w:p>
    <w:p w14:paraId="7037984A" w14:textId="77777777" w:rsidR="006212AA" w:rsidRDefault="006212AA" w:rsidP="006212AA">
      <w:pPr>
        <w:pStyle w:val="Bullet2"/>
        <w:numPr>
          <w:ilvl w:val="0"/>
          <w:numId w:val="0"/>
        </w:numPr>
        <w:ind w:left="425"/>
        <w:rPr>
          <w:i/>
        </w:rPr>
      </w:pPr>
      <w:r w:rsidRPr="00EF7145">
        <w:rPr>
          <w:i/>
        </w:rPr>
        <w:t xml:space="preserve">“Contracting Governments undertake to arrange for the </w:t>
      </w:r>
      <w:r w:rsidRPr="00284E62">
        <w:rPr>
          <w:b/>
          <w:i/>
        </w:rPr>
        <w:t>establishment of Vessel Traffic Services</w:t>
      </w:r>
      <w:r w:rsidRPr="00EF7145">
        <w:rPr>
          <w:i/>
        </w:rPr>
        <w:t xml:space="preserve"> where, in their opinion, </w:t>
      </w:r>
      <w:r w:rsidRPr="00284E62">
        <w:rPr>
          <w:i/>
        </w:rPr>
        <w:t>the volume of traffic or the degree of risk justifies such services</w:t>
      </w:r>
      <w:r>
        <w:rPr>
          <w:i/>
        </w:rPr>
        <w:t>”; and</w:t>
      </w:r>
    </w:p>
    <w:p w14:paraId="1FDA3EFA" w14:textId="77777777" w:rsidR="00284E62" w:rsidRDefault="00284E62" w:rsidP="00284E62">
      <w:pPr>
        <w:pStyle w:val="BodyText"/>
        <w:rPr>
          <w:lang w:val="en-AU"/>
        </w:rPr>
      </w:pPr>
      <w:r w:rsidRPr="001B4944">
        <w:rPr>
          <w:lang w:val="en-AU"/>
        </w:rPr>
        <w:t>Under the general provisions of treaty law and of IMO conventions, States are responsible for promulgating laws and regulations and for taking all other steps which may be necessary to give those instruments full and complete effect so as to ensure safety of life at sea and protection of the marine environment.</w:t>
      </w:r>
    </w:p>
    <w:p w14:paraId="12AECC79" w14:textId="77777777" w:rsidR="006212AA" w:rsidRDefault="006212AA" w:rsidP="006212AA">
      <w:pPr>
        <w:pStyle w:val="BodyText"/>
        <w:rPr>
          <w:color w:val="000000" w:themeColor="text1"/>
        </w:rPr>
      </w:pPr>
      <w:r w:rsidRPr="00D06FC5">
        <w:rPr>
          <w:color w:val="000000" w:themeColor="text1"/>
        </w:rPr>
        <w:t xml:space="preserve">SOLAS also states that contracting Governments planning and implementing VTS shall, wherever possible, follow the guidelines developed by the IMO.  </w:t>
      </w:r>
    </w:p>
    <w:p w14:paraId="56E6F4A7" w14:textId="77777777" w:rsidR="00284E62" w:rsidRDefault="00284E62" w:rsidP="00284E62">
      <w:pPr>
        <w:pStyle w:val="BodyText"/>
        <w:rPr>
          <w:color w:val="000000" w:themeColor="text1"/>
        </w:rPr>
      </w:pPr>
      <w:r>
        <w:rPr>
          <w:color w:val="000000" w:themeColor="text1"/>
        </w:rPr>
        <w:t xml:space="preserve">IMO Resolution </w:t>
      </w:r>
      <w:r w:rsidRPr="006212AA">
        <w:rPr>
          <w:color w:val="000000" w:themeColor="text1"/>
        </w:rPr>
        <w:t>A.857(20)</w:t>
      </w:r>
      <w:r>
        <w:rPr>
          <w:color w:val="000000" w:themeColor="text1"/>
        </w:rPr>
        <w:t xml:space="preserve"> </w:t>
      </w:r>
      <w:r w:rsidR="00262D29">
        <w:rPr>
          <w:color w:val="000000" w:themeColor="text1"/>
        </w:rPr>
        <w:t xml:space="preserve">Guidelines for </w:t>
      </w:r>
      <w:r>
        <w:rPr>
          <w:color w:val="000000" w:themeColor="text1"/>
        </w:rPr>
        <w:t xml:space="preserve">Vessel Traffic Services invites </w:t>
      </w:r>
      <w:r w:rsidRPr="006212AA">
        <w:rPr>
          <w:color w:val="000000" w:themeColor="text1"/>
        </w:rPr>
        <w:t>Governments</w:t>
      </w:r>
      <w:r w:rsidRPr="00284E62">
        <w:t xml:space="preserve"> </w:t>
      </w:r>
      <w:r w:rsidRPr="00284E62">
        <w:rPr>
          <w:color w:val="000000" w:themeColor="text1"/>
        </w:rPr>
        <w:t xml:space="preserve">to take </w:t>
      </w:r>
      <w:r w:rsidR="00262D29" w:rsidRPr="00284E62">
        <w:rPr>
          <w:color w:val="000000" w:themeColor="text1"/>
        </w:rPr>
        <w:t>account</w:t>
      </w:r>
      <w:r w:rsidR="00262D29">
        <w:rPr>
          <w:color w:val="000000" w:themeColor="text1"/>
        </w:rPr>
        <w:t xml:space="preserve"> of </w:t>
      </w:r>
      <w:r w:rsidRPr="00284E62">
        <w:rPr>
          <w:color w:val="000000" w:themeColor="text1"/>
        </w:rPr>
        <w:t xml:space="preserve">the </w:t>
      </w:r>
      <w:r w:rsidR="00262D29">
        <w:rPr>
          <w:color w:val="000000" w:themeColor="text1"/>
        </w:rPr>
        <w:t xml:space="preserve">annexed </w:t>
      </w:r>
      <w:r w:rsidRPr="00284E62">
        <w:rPr>
          <w:color w:val="000000" w:themeColor="text1"/>
        </w:rPr>
        <w:t xml:space="preserve">Guidelines when </w:t>
      </w:r>
      <w:r w:rsidR="00C76984" w:rsidRPr="00C76984">
        <w:rPr>
          <w:color w:val="000000" w:themeColor="text1"/>
        </w:rPr>
        <w:t>developing, implementing and operating vessel traffic services</w:t>
      </w:r>
      <w:r w:rsidR="00C76984">
        <w:rPr>
          <w:color w:val="000000" w:themeColor="text1"/>
        </w:rPr>
        <w:t>,</w:t>
      </w:r>
      <w:r w:rsidR="00C76984" w:rsidRPr="00C76984">
        <w:rPr>
          <w:color w:val="000000" w:themeColor="text1"/>
        </w:rPr>
        <w:t xml:space="preserve"> specifically setting out the responsibilities of Contracting Governments for </w:t>
      </w:r>
      <w:r w:rsidRPr="00284E62">
        <w:rPr>
          <w:b/>
          <w:i/>
          <w:color w:val="000000" w:themeColor="text1"/>
        </w:rPr>
        <w:t>planning and implementing</w:t>
      </w:r>
      <w:r w:rsidRPr="00284E62">
        <w:rPr>
          <w:color w:val="000000" w:themeColor="text1"/>
        </w:rPr>
        <w:t xml:space="preserve"> a vessel traffic</w:t>
      </w:r>
      <w:r>
        <w:rPr>
          <w:color w:val="000000" w:themeColor="text1"/>
        </w:rPr>
        <w:t>.</w:t>
      </w:r>
    </w:p>
    <w:p w14:paraId="75449B6F" w14:textId="77777777" w:rsidR="0059690F" w:rsidRDefault="00240A3C" w:rsidP="0059690F">
      <w:pPr>
        <w:pStyle w:val="Heading1"/>
        <w:rPr>
          <w:rFonts w:eastAsia="Calibri"/>
        </w:rPr>
      </w:pPr>
      <w:bookmarkStart w:id="4" w:name="_Toc46220279"/>
      <w:r>
        <w:rPr>
          <w:rFonts w:eastAsia="Calibri"/>
          <w:caps w:val="0"/>
        </w:rPr>
        <w:t>OVERVIEW</w:t>
      </w:r>
      <w:bookmarkEnd w:id="4"/>
    </w:p>
    <w:p w14:paraId="640BD953" w14:textId="77777777" w:rsidR="00F56CB9" w:rsidRPr="00F56CB9" w:rsidRDefault="00F56CB9" w:rsidP="00E85F18">
      <w:pPr>
        <w:pStyle w:val="BodyText"/>
        <w:rPr>
          <w:lang w:val="en-AU"/>
        </w:rPr>
      </w:pPr>
      <w:r w:rsidRPr="00F56CB9">
        <w:rPr>
          <w:lang w:val="en-AU"/>
        </w:rPr>
        <w:t xml:space="preserve">Key </w:t>
      </w:r>
      <w:r w:rsidR="008E223B">
        <w:rPr>
          <w:lang w:val="en-AU"/>
        </w:rPr>
        <w:t>practices</w:t>
      </w:r>
      <w:r w:rsidRPr="00F56CB9">
        <w:rPr>
          <w:lang w:val="en-AU"/>
        </w:rPr>
        <w:t xml:space="preserve"> associated with establishing, planning, implementing VTS include:</w:t>
      </w:r>
    </w:p>
    <w:tbl>
      <w:tblPr>
        <w:tblStyle w:val="TableGrid2"/>
        <w:tblW w:w="10201" w:type="dxa"/>
        <w:tblLayout w:type="fixed"/>
        <w:tblLook w:val="04A0" w:firstRow="1" w:lastRow="0" w:firstColumn="1" w:lastColumn="0" w:noHBand="0" w:noVBand="1"/>
      </w:tblPr>
      <w:tblGrid>
        <w:gridCol w:w="1696"/>
        <w:gridCol w:w="1985"/>
        <w:gridCol w:w="850"/>
        <w:gridCol w:w="5670"/>
      </w:tblGrid>
      <w:tr w:rsidR="00B829D7" w:rsidRPr="00E85F18" w14:paraId="5C1639BE" w14:textId="77777777" w:rsidTr="00A45603">
        <w:trPr>
          <w:tblHeader/>
        </w:trPr>
        <w:tc>
          <w:tcPr>
            <w:tcW w:w="4531" w:type="dxa"/>
            <w:gridSpan w:val="3"/>
            <w:tcBorders>
              <w:bottom w:val="single" w:sz="4" w:space="0" w:color="auto"/>
            </w:tcBorders>
            <w:shd w:val="clear" w:color="auto" w:fill="FADBD1" w:themeFill="background2" w:themeFillTint="33"/>
            <w:vAlign w:val="center"/>
          </w:tcPr>
          <w:p w14:paraId="359D237D" w14:textId="77777777" w:rsidR="00B829D7" w:rsidRPr="00E85F18" w:rsidRDefault="00B829D7" w:rsidP="00F56CB9">
            <w:pPr>
              <w:spacing w:line="240" w:lineRule="auto"/>
              <w:jc w:val="center"/>
              <w:rPr>
                <w:rFonts w:eastAsia="Calibri" w:cs="Times New Roman"/>
                <w:b/>
                <w:sz w:val="24"/>
                <w:szCs w:val="24"/>
                <w:lang w:val="en-AU"/>
              </w:rPr>
            </w:pPr>
            <w:r w:rsidRPr="00E85F18">
              <w:rPr>
                <w:rFonts w:eastAsia="Calibri" w:cs="Times New Roman"/>
                <w:b/>
                <w:sz w:val="24"/>
                <w:szCs w:val="24"/>
                <w:lang w:val="en-AU"/>
              </w:rPr>
              <w:t>Activity</w:t>
            </w:r>
          </w:p>
        </w:tc>
        <w:tc>
          <w:tcPr>
            <w:tcW w:w="5670" w:type="dxa"/>
            <w:shd w:val="clear" w:color="auto" w:fill="FADBD1" w:themeFill="background2" w:themeFillTint="33"/>
            <w:vAlign w:val="center"/>
          </w:tcPr>
          <w:p w14:paraId="6867402F" w14:textId="77777777" w:rsidR="00B829D7" w:rsidRPr="00E85F18" w:rsidRDefault="00B829D7" w:rsidP="00F56CB9">
            <w:pPr>
              <w:spacing w:line="240" w:lineRule="auto"/>
              <w:jc w:val="center"/>
              <w:rPr>
                <w:rFonts w:eastAsia="Calibri" w:cs="Times New Roman"/>
                <w:b/>
                <w:sz w:val="24"/>
                <w:szCs w:val="24"/>
                <w:lang w:val="en-AU"/>
              </w:rPr>
            </w:pPr>
            <w:r w:rsidRPr="00E85F18">
              <w:rPr>
                <w:rFonts w:eastAsia="Calibri" w:cs="Times New Roman"/>
                <w:b/>
                <w:sz w:val="24"/>
                <w:szCs w:val="24"/>
                <w:lang w:val="en-AU"/>
              </w:rPr>
              <w:t>Purpose</w:t>
            </w:r>
          </w:p>
        </w:tc>
      </w:tr>
      <w:tr w:rsidR="00F56CB9" w:rsidRPr="00E85F18" w14:paraId="2F2B333A" w14:textId="77777777" w:rsidTr="00C06662">
        <w:trPr>
          <w:trHeight w:val="794"/>
        </w:trPr>
        <w:tc>
          <w:tcPr>
            <w:tcW w:w="1696" w:type="dxa"/>
            <w:tcBorders>
              <w:bottom w:val="single" w:sz="4" w:space="0" w:color="auto"/>
            </w:tcBorders>
            <w:shd w:val="clear" w:color="auto" w:fill="D9E2F3"/>
            <w:vAlign w:val="center"/>
          </w:tcPr>
          <w:p w14:paraId="5BB212BA" w14:textId="77777777" w:rsidR="00F56CB9" w:rsidRPr="00E85F18" w:rsidRDefault="00F56CB9" w:rsidP="00B829D7">
            <w:pPr>
              <w:spacing w:before="60" w:after="60" w:line="240" w:lineRule="auto"/>
              <w:jc w:val="center"/>
              <w:rPr>
                <w:rFonts w:eastAsia="Calibri" w:cs="Arial"/>
                <w:b/>
                <w:sz w:val="22"/>
                <w:lang w:val="en-AU"/>
              </w:rPr>
            </w:pPr>
            <w:r w:rsidRPr="00E85F18">
              <w:rPr>
                <w:rFonts w:eastAsia="Calibri" w:cs="Arial"/>
                <w:b/>
                <w:sz w:val="22"/>
                <w:lang w:val="en-AU"/>
              </w:rPr>
              <w:t>ESTABLISH</w:t>
            </w:r>
            <w:r w:rsidR="00B829D7" w:rsidRPr="00E85F18">
              <w:rPr>
                <w:rFonts w:eastAsia="Calibri" w:cs="Arial"/>
                <w:b/>
                <w:sz w:val="22"/>
                <w:lang w:val="en-AU"/>
              </w:rPr>
              <w:t>ING</w:t>
            </w:r>
          </w:p>
        </w:tc>
        <w:tc>
          <w:tcPr>
            <w:tcW w:w="1985" w:type="dxa"/>
            <w:shd w:val="clear" w:color="auto" w:fill="D9E2F3"/>
            <w:vAlign w:val="center"/>
          </w:tcPr>
          <w:p w14:paraId="59854834" w14:textId="77777777" w:rsidR="00D53DE4" w:rsidRPr="00E85F18" w:rsidRDefault="00D53DE4" w:rsidP="00F56CB9">
            <w:pPr>
              <w:spacing w:before="60" w:after="60" w:line="240" w:lineRule="auto"/>
              <w:jc w:val="right"/>
              <w:rPr>
                <w:rFonts w:eastAsia="Calibri" w:cs="Arial"/>
                <w:b/>
                <w:sz w:val="22"/>
                <w:lang w:val="en-AU"/>
              </w:rPr>
            </w:pPr>
            <w:r w:rsidRPr="00E85F18">
              <w:rPr>
                <w:rFonts w:eastAsia="Calibri" w:cs="Arial"/>
                <w:b/>
                <w:sz w:val="22"/>
                <w:lang w:val="en-AU"/>
              </w:rPr>
              <w:t>REGULATORY</w:t>
            </w:r>
          </w:p>
          <w:p w14:paraId="692FDC8A" w14:textId="77777777" w:rsidR="00F56CB9" w:rsidRPr="00E85F18" w:rsidRDefault="00F56CB9" w:rsidP="00F56CB9">
            <w:pPr>
              <w:spacing w:before="60" w:after="60" w:line="240" w:lineRule="auto"/>
              <w:jc w:val="right"/>
              <w:rPr>
                <w:rFonts w:eastAsia="Calibri" w:cs="Arial"/>
                <w:b/>
                <w:sz w:val="22"/>
                <w:lang w:val="en-AU"/>
              </w:rPr>
            </w:pPr>
            <w:r w:rsidRPr="00E85F18">
              <w:rPr>
                <w:rFonts w:eastAsia="Calibri" w:cs="Arial"/>
                <w:b/>
                <w:sz w:val="22"/>
                <w:lang w:val="en-AU"/>
              </w:rPr>
              <w:t>FRAMEWORK</w:t>
            </w:r>
          </w:p>
        </w:tc>
        <w:tc>
          <w:tcPr>
            <w:tcW w:w="850" w:type="dxa"/>
            <w:shd w:val="clear" w:color="auto" w:fill="D9E2F3"/>
            <w:vAlign w:val="center"/>
          </w:tcPr>
          <w:p w14:paraId="6C2C7851" w14:textId="77777777" w:rsidR="00F56CB9" w:rsidRPr="00E85F18" w:rsidRDefault="00F56CB9" w:rsidP="00F56CB9">
            <w:pPr>
              <w:spacing w:before="60" w:after="60" w:line="240" w:lineRule="auto"/>
              <w:rPr>
                <w:rFonts w:eastAsia="Calibri" w:cs="Arial"/>
                <w:sz w:val="22"/>
                <w:lang w:val="en-AU"/>
              </w:rPr>
            </w:pPr>
            <w:r w:rsidRPr="00E85F18">
              <w:rPr>
                <w:rFonts w:eastAsia="Calibri" w:cs="Arial"/>
                <w:noProof/>
                <w:sz w:val="22"/>
                <w:lang w:val="en-AU" w:eastAsia="en-AU"/>
              </w:rPr>
              <mc:AlternateContent>
                <mc:Choice Requires="wps">
                  <w:drawing>
                    <wp:inline distT="0" distB="0" distL="0" distR="0" wp14:anchorId="3B9AA448" wp14:editId="369D2D82">
                      <wp:extent cx="333955" cy="45719"/>
                      <wp:effectExtent l="0" t="19050" r="47625" b="31115"/>
                      <wp:docPr id="31" name="Right Arrow 31"/>
                      <wp:cNvGraphicFramePr/>
                      <a:graphic xmlns:a="http://schemas.openxmlformats.org/drawingml/2006/main">
                        <a:graphicData uri="http://schemas.microsoft.com/office/word/2010/wordprocessingShape">
                          <wps:wsp>
                            <wps:cNvSpPr/>
                            <wps:spPr>
                              <a:xfrm>
                                <a:off x="0" y="0"/>
                                <a:ext cx="333955" cy="45719"/>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cex="http://schemas.microsoft.com/office/word/2018/wordml/cex" xmlns:w16="http://schemas.microsoft.com/office/word/2018/wordml">
                  <w:pict>
                    <v:shapetype w14:anchorId="4AE9C7B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1" o:spid="_x0000_s1026" type="#_x0000_t13" style="width:26.3pt;height:3.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" adj="20121" fillcolor="#5b9bd5" strokecolor="#41719c" strokeweight="1pt">
                      <w10:anchorlock/>
                    </v:shape>
                  </w:pict>
                </mc:Fallback>
              </mc:AlternateContent>
            </w:r>
          </w:p>
        </w:tc>
        <w:tc>
          <w:tcPr>
            <w:tcW w:w="5670" w:type="dxa"/>
            <w:shd w:val="clear" w:color="auto" w:fill="B4C6E7"/>
            <w:vAlign w:val="center"/>
          </w:tcPr>
          <w:p w14:paraId="0110A1A2" w14:textId="77777777" w:rsidR="00F56CB9" w:rsidRPr="00E85F18" w:rsidRDefault="00F56CB9" w:rsidP="00F56CB9">
            <w:pPr>
              <w:spacing w:before="60" w:after="60" w:line="240" w:lineRule="auto"/>
              <w:jc w:val="center"/>
              <w:rPr>
                <w:rFonts w:eastAsia="Calibri" w:cs="Arial"/>
                <w:sz w:val="22"/>
                <w:lang w:val="en-AU"/>
              </w:rPr>
            </w:pPr>
            <w:r w:rsidRPr="00E85F18">
              <w:rPr>
                <w:rFonts w:eastAsia="Calibri" w:cs="Arial"/>
                <w:sz w:val="22"/>
                <w:lang w:val="en-AU"/>
              </w:rPr>
              <w:t>National legislative framework</w:t>
            </w:r>
          </w:p>
          <w:p w14:paraId="76156E09" w14:textId="77777777" w:rsidR="00F56CB9" w:rsidRPr="00E85F18" w:rsidRDefault="00F56CB9" w:rsidP="00C20480">
            <w:pPr>
              <w:spacing w:before="60" w:after="60" w:line="240" w:lineRule="auto"/>
              <w:jc w:val="center"/>
              <w:rPr>
                <w:rFonts w:eastAsia="Calibri" w:cs="Arial"/>
                <w:sz w:val="22"/>
                <w:lang w:val="en-AU"/>
              </w:rPr>
            </w:pPr>
            <w:r w:rsidRPr="00E85F18">
              <w:rPr>
                <w:rFonts w:eastAsia="Calibri" w:cs="Arial"/>
                <w:i/>
                <w:sz w:val="22"/>
                <w:lang w:val="en-AU"/>
              </w:rPr>
              <w:t xml:space="preserve">Does it provide </w:t>
            </w:r>
            <w:r w:rsidR="00C20480" w:rsidRPr="00E85F18">
              <w:rPr>
                <w:rFonts w:eastAsia="Calibri" w:cs="Arial"/>
                <w:i/>
                <w:sz w:val="22"/>
                <w:lang w:val="en-AU"/>
              </w:rPr>
              <w:t>for</w:t>
            </w:r>
            <w:r w:rsidRPr="00E85F18">
              <w:rPr>
                <w:rFonts w:eastAsia="Calibri" w:cs="Arial"/>
                <w:i/>
                <w:sz w:val="22"/>
                <w:lang w:val="en-AU"/>
              </w:rPr>
              <w:t xml:space="preserve"> laws and regulations for VTS that gives effect to regulation V/12 of the Convention?</w:t>
            </w:r>
          </w:p>
        </w:tc>
      </w:tr>
      <w:tr w:rsidR="00F56CB9" w:rsidRPr="00E85F18" w14:paraId="72386B1E" w14:textId="77777777" w:rsidTr="00C06662">
        <w:tc>
          <w:tcPr>
            <w:tcW w:w="1696" w:type="dxa"/>
            <w:tcBorders>
              <w:bottom w:val="single" w:sz="4" w:space="0" w:color="auto"/>
            </w:tcBorders>
            <w:shd w:val="clear" w:color="auto" w:fill="D9E2F3"/>
            <w:vAlign w:val="center"/>
          </w:tcPr>
          <w:p w14:paraId="275902ED" w14:textId="77777777" w:rsidR="00F56CB9" w:rsidRPr="00E85F18" w:rsidRDefault="00F56CB9" w:rsidP="00F56CB9">
            <w:pPr>
              <w:spacing w:before="60" w:after="60" w:line="240" w:lineRule="auto"/>
              <w:jc w:val="center"/>
              <w:rPr>
                <w:rFonts w:eastAsia="Calibri" w:cs="Arial"/>
                <w:b/>
                <w:sz w:val="22"/>
                <w:lang w:val="en-AU"/>
              </w:rPr>
            </w:pPr>
            <w:r w:rsidRPr="00E85F18">
              <w:rPr>
                <w:rFonts w:eastAsia="Calibri" w:cs="Arial"/>
                <w:b/>
                <w:sz w:val="22"/>
                <w:lang w:val="en-AU"/>
              </w:rPr>
              <w:t>PLANNING</w:t>
            </w:r>
          </w:p>
        </w:tc>
        <w:tc>
          <w:tcPr>
            <w:tcW w:w="1985" w:type="dxa"/>
            <w:shd w:val="clear" w:color="auto" w:fill="D9E2F3"/>
            <w:vAlign w:val="center"/>
          </w:tcPr>
          <w:p w14:paraId="1CD2032F" w14:textId="77777777" w:rsidR="00F56CB9" w:rsidRPr="00E85F18" w:rsidRDefault="00F56CB9" w:rsidP="008E223B">
            <w:pPr>
              <w:spacing w:before="60" w:after="60" w:line="240" w:lineRule="auto"/>
              <w:jc w:val="right"/>
              <w:rPr>
                <w:rFonts w:eastAsia="Calibri" w:cs="Arial"/>
                <w:b/>
                <w:sz w:val="22"/>
                <w:lang w:val="en-AU"/>
              </w:rPr>
            </w:pPr>
            <w:r w:rsidRPr="00E85F18">
              <w:rPr>
                <w:rFonts w:eastAsia="Calibri" w:cs="Arial"/>
                <w:b/>
                <w:sz w:val="22"/>
                <w:lang w:val="en-AU"/>
              </w:rPr>
              <w:t>NEEDS</w:t>
            </w:r>
            <w:r w:rsidR="003C30B2" w:rsidRPr="00E85F18">
              <w:rPr>
                <w:rFonts w:eastAsia="Calibri" w:cs="Arial"/>
                <w:b/>
                <w:sz w:val="22"/>
                <w:lang w:val="en-AU"/>
              </w:rPr>
              <w:t xml:space="preserve"> ASSESSMENT</w:t>
            </w:r>
          </w:p>
        </w:tc>
        <w:tc>
          <w:tcPr>
            <w:tcW w:w="850" w:type="dxa"/>
            <w:shd w:val="clear" w:color="auto" w:fill="D9E2F3"/>
            <w:vAlign w:val="center"/>
          </w:tcPr>
          <w:p w14:paraId="3FD0E7AF" w14:textId="77777777" w:rsidR="00F56CB9" w:rsidRPr="00E85F18" w:rsidRDefault="00F56CB9" w:rsidP="00F56CB9">
            <w:pPr>
              <w:spacing w:before="60" w:after="60" w:line="240" w:lineRule="auto"/>
              <w:rPr>
                <w:rFonts w:eastAsia="Calibri" w:cs="Arial"/>
                <w:sz w:val="22"/>
                <w:lang w:val="en-AU"/>
              </w:rPr>
            </w:pPr>
            <w:r w:rsidRPr="00E85F18">
              <w:rPr>
                <w:rFonts w:eastAsia="Calibri" w:cs="Arial"/>
                <w:noProof/>
                <w:sz w:val="22"/>
                <w:lang w:val="en-AU" w:eastAsia="en-AU"/>
              </w:rPr>
              <mc:AlternateContent>
                <mc:Choice Requires="wps">
                  <w:drawing>
                    <wp:inline distT="0" distB="0" distL="0" distR="0" wp14:anchorId="46E7956A" wp14:editId="3D5BDE65">
                      <wp:extent cx="333955" cy="45719"/>
                      <wp:effectExtent l="0" t="19050" r="47625" b="31115"/>
                      <wp:docPr id="32" name="Right Arrow 32"/>
                      <wp:cNvGraphicFramePr/>
                      <a:graphic xmlns:a="http://schemas.openxmlformats.org/drawingml/2006/main">
                        <a:graphicData uri="http://schemas.microsoft.com/office/word/2010/wordprocessingShape">
                          <wps:wsp>
                            <wps:cNvSpPr/>
                            <wps:spPr>
                              <a:xfrm>
                                <a:off x="0" y="0"/>
                                <a:ext cx="333955" cy="45719"/>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cex="http://schemas.microsoft.com/office/word/2018/wordml/cex" xmlns:w16="http://schemas.microsoft.com/office/word/2018/wordml">
                  <w:pict>
                    <v:shape w14:anchorId="52856901" id="Right Arrow 32" o:spid="_x0000_s1026" type="#_x0000_t13" style="width:26.3pt;height:3.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" adj="20121" fillcolor="#5b9bd5" strokecolor="#41719c" strokeweight="1pt">
                      <w10:anchorlock/>
                    </v:shape>
                  </w:pict>
                </mc:Fallback>
              </mc:AlternateContent>
            </w:r>
          </w:p>
        </w:tc>
        <w:tc>
          <w:tcPr>
            <w:tcW w:w="5670" w:type="dxa"/>
            <w:shd w:val="clear" w:color="auto" w:fill="B4C6E7"/>
            <w:vAlign w:val="center"/>
          </w:tcPr>
          <w:p w14:paraId="4C54F499" w14:textId="77777777" w:rsidR="00F56CB9" w:rsidRPr="00E85F18" w:rsidRDefault="00F56CB9" w:rsidP="00C20480">
            <w:pPr>
              <w:spacing w:before="60" w:after="60" w:line="240" w:lineRule="auto"/>
              <w:jc w:val="center"/>
              <w:rPr>
                <w:rFonts w:eastAsia="Calibri" w:cs="Arial"/>
                <w:sz w:val="22"/>
                <w:lang w:val="en-AU"/>
              </w:rPr>
            </w:pPr>
            <w:r w:rsidRPr="00E85F18">
              <w:rPr>
                <w:rFonts w:eastAsia="Calibri" w:cs="Arial"/>
                <w:sz w:val="22"/>
                <w:lang w:val="en-AU"/>
              </w:rPr>
              <w:t xml:space="preserve">Comprehensive information gathering </w:t>
            </w:r>
            <w:r w:rsidR="00C20480" w:rsidRPr="00E85F18">
              <w:rPr>
                <w:rFonts w:eastAsia="Calibri" w:cs="Arial"/>
                <w:sz w:val="22"/>
                <w:lang w:val="en-AU"/>
              </w:rPr>
              <w:t xml:space="preserve">and analysis </w:t>
            </w:r>
            <w:r w:rsidRPr="00E85F18">
              <w:rPr>
                <w:rFonts w:eastAsia="Calibri" w:cs="Arial"/>
                <w:sz w:val="22"/>
                <w:lang w:val="en-AU"/>
              </w:rPr>
              <w:t xml:space="preserve">process to </w:t>
            </w:r>
            <w:r w:rsidR="00C20480" w:rsidRPr="00E85F18">
              <w:rPr>
                <w:rFonts w:eastAsia="Calibri" w:cs="Arial"/>
                <w:sz w:val="22"/>
                <w:lang w:val="en-AU"/>
              </w:rPr>
              <w:t>determine the need for VTS, the feasibility of operating VTS and the design necessary to achieve the needs identified</w:t>
            </w:r>
          </w:p>
        </w:tc>
      </w:tr>
      <w:tr w:rsidR="00F56CB9" w:rsidRPr="00E85F18" w14:paraId="27D19F5F" w14:textId="77777777" w:rsidTr="00C06662">
        <w:tc>
          <w:tcPr>
            <w:tcW w:w="1696" w:type="dxa"/>
            <w:tcBorders>
              <w:bottom w:val="single" w:sz="4" w:space="0" w:color="auto"/>
            </w:tcBorders>
            <w:shd w:val="clear" w:color="auto" w:fill="D9E2F3"/>
            <w:vAlign w:val="center"/>
          </w:tcPr>
          <w:p w14:paraId="7972606C" w14:textId="77777777" w:rsidR="00F56CB9" w:rsidRPr="00E85F18" w:rsidRDefault="00F56CB9" w:rsidP="00F56CB9">
            <w:pPr>
              <w:spacing w:before="60" w:line="240" w:lineRule="auto"/>
              <w:jc w:val="center"/>
              <w:rPr>
                <w:rFonts w:eastAsia="Calibri" w:cs="Arial"/>
                <w:b/>
                <w:sz w:val="22"/>
                <w:lang w:val="en-AU"/>
              </w:rPr>
            </w:pPr>
            <w:r w:rsidRPr="00E85F18">
              <w:rPr>
                <w:rFonts w:eastAsia="Calibri" w:cs="Arial"/>
                <w:b/>
                <w:sz w:val="22"/>
                <w:lang w:val="en-AU"/>
              </w:rPr>
              <w:t>IMPLEMENTING</w:t>
            </w:r>
          </w:p>
        </w:tc>
        <w:tc>
          <w:tcPr>
            <w:tcW w:w="1985" w:type="dxa"/>
            <w:shd w:val="clear" w:color="auto" w:fill="D9E2F3"/>
            <w:vAlign w:val="center"/>
          </w:tcPr>
          <w:p w14:paraId="33E9F942" w14:textId="77777777" w:rsidR="00F56CB9" w:rsidRPr="00E85F18" w:rsidRDefault="00F56CB9" w:rsidP="00F56CB9">
            <w:pPr>
              <w:spacing w:before="60" w:line="240" w:lineRule="auto"/>
              <w:jc w:val="right"/>
              <w:rPr>
                <w:rFonts w:eastAsia="Calibri" w:cs="Arial"/>
                <w:b/>
                <w:sz w:val="22"/>
                <w:lang w:val="en-AU"/>
              </w:rPr>
            </w:pPr>
            <w:r w:rsidRPr="00E85F18">
              <w:rPr>
                <w:rFonts w:eastAsia="Calibri" w:cs="Arial"/>
                <w:b/>
                <w:sz w:val="22"/>
                <w:lang w:val="en-AU"/>
              </w:rPr>
              <w:t>IMPLEMENTATION</w:t>
            </w:r>
            <w:r w:rsidR="00C20480" w:rsidRPr="00E85F18">
              <w:rPr>
                <w:rFonts w:eastAsia="Calibri" w:cs="Arial"/>
                <w:b/>
                <w:sz w:val="22"/>
                <w:lang w:val="en-AU"/>
              </w:rPr>
              <w:t xml:space="preserve"> PLAN</w:t>
            </w:r>
          </w:p>
        </w:tc>
        <w:tc>
          <w:tcPr>
            <w:tcW w:w="850" w:type="dxa"/>
            <w:shd w:val="clear" w:color="auto" w:fill="D9E2F3"/>
            <w:vAlign w:val="center"/>
          </w:tcPr>
          <w:p w14:paraId="320C33B7" w14:textId="77777777" w:rsidR="00F56CB9" w:rsidRPr="00E85F18" w:rsidRDefault="00F56CB9" w:rsidP="00F56CB9">
            <w:pPr>
              <w:spacing w:before="60" w:line="240" w:lineRule="auto"/>
              <w:rPr>
                <w:rFonts w:eastAsia="Calibri" w:cs="Arial"/>
                <w:sz w:val="22"/>
                <w:lang w:val="en-AU"/>
              </w:rPr>
            </w:pPr>
            <w:r w:rsidRPr="00E85F18">
              <w:rPr>
                <w:rFonts w:eastAsia="Calibri" w:cs="Arial"/>
                <w:noProof/>
                <w:sz w:val="22"/>
                <w:lang w:val="en-AU" w:eastAsia="en-AU"/>
              </w:rPr>
              <mc:AlternateContent>
                <mc:Choice Requires="wps">
                  <w:drawing>
                    <wp:inline distT="0" distB="0" distL="0" distR="0" wp14:anchorId="086FAF32" wp14:editId="3FA0D739">
                      <wp:extent cx="333955" cy="45719"/>
                      <wp:effectExtent l="0" t="19050" r="47625" b="31115"/>
                      <wp:docPr id="36" name="Right Arrow 36"/>
                      <wp:cNvGraphicFramePr/>
                      <a:graphic xmlns:a="http://schemas.openxmlformats.org/drawingml/2006/main">
                        <a:graphicData uri="http://schemas.microsoft.com/office/word/2010/wordprocessingShape">
                          <wps:wsp>
                            <wps:cNvSpPr/>
                            <wps:spPr>
                              <a:xfrm>
                                <a:off x="0" y="0"/>
                                <a:ext cx="333955" cy="45719"/>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cex="http://schemas.microsoft.com/office/word/2018/wordml/cex" xmlns:w16="http://schemas.microsoft.com/office/word/2018/wordml">
                  <w:pict>
                    <v:shape w14:anchorId="7940FEF4" id="Right Arrow 36" o:spid="_x0000_s1026" type="#_x0000_t13" style="width:26.3pt;height:3.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" adj="20121" fillcolor="#5b9bd5" strokecolor="#41719c" strokeweight="1pt">
                      <w10:anchorlock/>
                    </v:shape>
                  </w:pict>
                </mc:Fallback>
              </mc:AlternateContent>
            </w:r>
          </w:p>
        </w:tc>
        <w:tc>
          <w:tcPr>
            <w:tcW w:w="5670" w:type="dxa"/>
            <w:shd w:val="clear" w:color="auto" w:fill="B4C6E7"/>
            <w:vAlign w:val="center"/>
          </w:tcPr>
          <w:p w14:paraId="1928CC0C" w14:textId="77777777" w:rsidR="00F56CB9" w:rsidRPr="00E85F18" w:rsidRDefault="00F56CB9" w:rsidP="00F56CB9">
            <w:pPr>
              <w:spacing w:before="60" w:line="240" w:lineRule="auto"/>
              <w:jc w:val="center"/>
              <w:rPr>
                <w:rFonts w:eastAsia="Calibri" w:cs="Arial"/>
                <w:sz w:val="22"/>
                <w:lang w:val="en-AU"/>
              </w:rPr>
            </w:pPr>
            <w:r w:rsidRPr="00E85F18">
              <w:rPr>
                <w:rFonts w:eastAsia="Calibri" w:cs="Arial"/>
                <w:sz w:val="22"/>
                <w:lang w:val="en-AU"/>
              </w:rPr>
              <w:t>Project Management</w:t>
            </w:r>
          </w:p>
          <w:p w14:paraId="4D28B6A9" w14:textId="77777777" w:rsidR="00F56CB9" w:rsidRPr="00E85F18" w:rsidRDefault="00F56CB9" w:rsidP="00F56CB9">
            <w:pPr>
              <w:spacing w:before="60" w:line="240" w:lineRule="auto"/>
              <w:jc w:val="center"/>
              <w:rPr>
                <w:rFonts w:eastAsia="Calibri" w:cs="Arial"/>
                <w:sz w:val="22"/>
                <w:lang w:val="en-AU"/>
              </w:rPr>
            </w:pPr>
            <w:r w:rsidRPr="00E85F18">
              <w:rPr>
                <w:rFonts w:eastAsia="Calibri" w:cs="Arial"/>
                <w:sz w:val="22"/>
                <w:lang w:val="en-AU"/>
              </w:rPr>
              <w:t>Procurement</w:t>
            </w:r>
          </w:p>
          <w:p w14:paraId="2DF4441E" w14:textId="77777777" w:rsidR="00F56CB9" w:rsidRPr="00E85F18" w:rsidRDefault="00F56CB9" w:rsidP="009646B4">
            <w:pPr>
              <w:spacing w:before="60" w:line="240" w:lineRule="auto"/>
              <w:jc w:val="center"/>
              <w:rPr>
                <w:rFonts w:eastAsia="Calibri" w:cs="Arial"/>
                <w:sz w:val="22"/>
                <w:lang w:val="en-AU"/>
              </w:rPr>
            </w:pPr>
            <w:r w:rsidRPr="00E85F18">
              <w:rPr>
                <w:rFonts w:eastAsia="Calibri" w:cs="Arial"/>
                <w:sz w:val="22"/>
                <w:lang w:val="en-AU"/>
              </w:rPr>
              <w:t xml:space="preserve">Conformance with IMO </w:t>
            </w:r>
            <w:r w:rsidR="00A870CE" w:rsidRPr="00E85F18">
              <w:rPr>
                <w:rFonts w:eastAsia="Calibri" w:cs="Arial"/>
                <w:sz w:val="22"/>
                <w:lang w:val="en-AU"/>
              </w:rPr>
              <w:t>Resolution A.857(20)</w:t>
            </w:r>
            <w:r w:rsidRPr="00E85F18">
              <w:rPr>
                <w:rFonts w:eastAsia="Calibri" w:cs="Arial"/>
                <w:sz w:val="22"/>
                <w:lang w:val="en-AU"/>
              </w:rPr>
              <w:t xml:space="preserve"> and IALA Standards</w:t>
            </w:r>
          </w:p>
          <w:p w14:paraId="0EE5FAC2" w14:textId="77777777" w:rsidR="001165E6" w:rsidRPr="00E85F18" w:rsidRDefault="00C20480" w:rsidP="00A45603">
            <w:pPr>
              <w:spacing w:before="60" w:line="240" w:lineRule="auto"/>
              <w:jc w:val="center"/>
              <w:rPr>
                <w:rFonts w:eastAsia="Calibri" w:cs="Arial"/>
                <w:sz w:val="22"/>
                <w:lang w:val="en-AU"/>
              </w:rPr>
            </w:pPr>
            <w:r w:rsidRPr="00E85F18">
              <w:rPr>
                <w:rFonts w:eastAsia="Calibri" w:cs="Arial"/>
                <w:sz w:val="22"/>
                <w:lang w:val="en-AU"/>
              </w:rPr>
              <w:t>Authorisation</w:t>
            </w:r>
          </w:p>
        </w:tc>
      </w:tr>
    </w:tbl>
    <w:tbl>
      <w:tblPr>
        <w:tblStyle w:val="TableGrid"/>
        <w:tblW w:w="10201" w:type="dxa"/>
        <w:shd w:val="clear" w:color="auto" w:fill="C2F9FF" w:themeFill="accent4" w:themeFillTint="33"/>
        <w:tblLook w:val="04A0" w:firstRow="1" w:lastRow="0" w:firstColumn="1" w:lastColumn="0" w:noHBand="0" w:noVBand="1"/>
      </w:tblPr>
      <w:tblGrid>
        <w:gridCol w:w="10201"/>
      </w:tblGrid>
      <w:tr w:rsidR="00D06470" w:rsidRPr="00E85F18" w14:paraId="1EDAF2A1" w14:textId="77777777" w:rsidTr="00D06470">
        <w:tc>
          <w:tcPr>
            <w:tcW w:w="10201" w:type="dxa"/>
            <w:shd w:val="clear" w:color="auto" w:fill="C2F9FF" w:themeFill="accent4" w:themeFillTint="33"/>
          </w:tcPr>
          <w:p w14:paraId="2FDBD083" w14:textId="77777777" w:rsidR="00D06470" w:rsidRPr="00E85F18" w:rsidRDefault="00D06470" w:rsidP="00E85F18">
            <w:pPr>
              <w:spacing w:after="160" w:line="259" w:lineRule="auto"/>
              <w:rPr>
                <w:rFonts w:eastAsia="Calibri" w:cs="Times New Roman"/>
                <w:sz w:val="22"/>
                <w:lang w:val="en-AU"/>
              </w:rPr>
            </w:pPr>
            <w:r w:rsidRPr="00E85F18">
              <w:rPr>
                <w:rFonts w:eastAsia="Calibri" w:cs="Arial"/>
                <w:b/>
                <w:sz w:val="22"/>
                <w:lang w:val="en-AU"/>
              </w:rPr>
              <w:t>Note</w:t>
            </w:r>
            <w:r w:rsidR="00E85F18" w:rsidRPr="00E85F18">
              <w:rPr>
                <w:rFonts w:eastAsia="Calibri" w:cs="Arial"/>
                <w:b/>
                <w:sz w:val="22"/>
                <w:lang w:val="en-AU"/>
              </w:rPr>
              <w:t xml:space="preserve"> - </w:t>
            </w:r>
            <w:r w:rsidRPr="00E85F18">
              <w:rPr>
                <w:rFonts w:eastAsia="Calibri" w:cs="Arial"/>
                <w:sz w:val="22"/>
                <w:lang w:val="en-AU"/>
              </w:rPr>
              <w:t xml:space="preserve">For </w:t>
            </w:r>
            <w:r w:rsidR="001165E6" w:rsidRPr="00E85F18">
              <w:rPr>
                <w:rFonts w:eastAsia="Calibri" w:cs="Arial"/>
                <w:sz w:val="22"/>
                <w:lang w:val="en-AU"/>
              </w:rPr>
              <w:t>guidance relating to</w:t>
            </w:r>
            <w:r w:rsidRPr="00E85F18">
              <w:rPr>
                <w:rFonts w:eastAsia="Calibri" w:cs="Arial"/>
                <w:sz w:val="22"/>
                <w:lang w:val="en-AU"/>
              </w:rPr>
              <w:t xml:space="preserve"> VTS operations see IALA </w:t>
            </w:r>
            <w:r w:rsidRPr="00E85F18">
              <w:rPr>
                <w:rFonts w:eastAsia="Calibri" w:cs="Arial"/>
                <w:i/>
                <w:sz w:val="22"/>
                <w:lang w:val="en-AU"/>
              </w:rPr>
              <w:t>Recommendation R0127 VTS Operations</w:t>
            </w:r>
            <w:r w:rsidRPr="00E85F18">
              <w:rPr>
                <w:rFonts w:eastAsia="Calibri" w:cs="Arial"/>
                <w:sz w:val="22"/>
                <w:lang w:val="en-AU"/>
              </w:rPr>
              <w:t xml:space="preserve"> and associated Guidelines</w:t>
            </w:r>
            <w:r w:rsidR="001165E6" w:rsidRPr="00E85F18">
              <w:rPr>
                <w:rFonts w:eastAsia="Calibri" w:cs="Arial"/>
                <w:sz w:val="22"/>
                <w:lang w:val="en-AU"/>
              </w:rPr>
              <w:t>.</w:t>
            </w:r>
          </w:p>
        </w:tc>
      </w:tr>
    </w:tbl>
    <w:p w14:paraId="509AD770" w14:textId="77777777" w:rsidR="00E27A8D" w:rsidRDefault="00E60521" w:rsidP="00240A3C">
      <w:pPr>
        <w:pStyle w:val="Heading1"/>
      </w:pPr>
      <w:bookmarkStart w:id="5" w:name="_Toc46220280"/>
      <w:r>
        <w:lastRenderedPageBreak/>
        <w:t>ESTABLISH</w:t>
      </w:r>
      <w:r w:rsidR="00B829D7">
        <w:t>ING</w:t>
      </w:r>
      <w:bookmarkEnd w:id="5"/>
    </w:p>
    <w:p w14:paraId="5F47D26E" w14:textId="77777777" w:rsidR="00E27A8D" w:rsidRPr="0069482A" w:rsidRDefault="00E27A8D" w:rsidP="00E27A8D">
      <w:pPr>
        <w:pStyle w:val="Heading1separatationline"/>
      </w:pPr>
    </w:p>
    <w:p w14:paraId="6160B1A2" w14:textId="77777777" w:rsidR="000A683C" w:rsidRDefault="000A683C" w:rsidP="003310CC">
      <w:pPr>
        <w:pStyle w:val="BodyText"/>
        <w:rPr>
          <w:lang w:val="en-US"/>
        </w:rPr>
      </w:pPr>
      <w:r>
        <w:rPr>
          <w:lang w:val="en-US"/>
        </w:rPr>
        <w:t xml:space="preserve">Governments </w:t>
      </w:r>
      <w:r w:rsidRPr="000A683C">
        <w:rPr>
          <w:lang w:val="en-US"/>
        </w:rPr>
        <w:t xml:space="preserve">arrange for the establishment of Vessel Traffic Services </w:t>
      </w:r>
      <w:r>
        <w:rPr>
          <w:lang w:val="en-US"/>
        </w:rPr>
        <w:t>by</w:t>
      </w:r>
      <w:r w:rsidRPr="000A683C">
        <w:rPr>
          <w:lang w:val="en-US"/>
        </w:rPr>
        <w:t xml:space="preserve"> promulgating laws and regulations and for taking all other steps which may be necessary to give full and complete effect </w:t>
      </w:r>
      <w:r>
        <w:rPr>
          <w:lang w:val="en-US"/>
        </w:rPr>
        <w:t>to the I</w:t>
      </w:r>
      <w:r w:rsidRPr="000A683C">
        <w:rPr>
          <w:lang w:val="en-US"/>
        </w:rPr>
        <w:t>MO Convention for the Safety of Life at Sea (SOLAS) 1974 - Chapter V (Safety of Navigation), Regulation 12 to ensure safety of life at sea and protection of the marine environment.</w:t>
      </w:r>
    </w:p>
    <w:p w14:paraId="558B6E5D" w14:textId="77777777" w:rsidR="00F827B8" w:rsidRDefault="004A63AF" w:rsidP="00A53032">
      <w:pPr>
        <w:pStyle w:val="BodyText"/>
        <w:rPr>
          <w:noProof/>
          <w:lang w:val="en-AU" w:eastAsia="en-AU"/>
        </w:rPr>
      </w:pPr>
      <w:r>
        <w:rPr>
          <w:noProof/>
          <w:lang w:val="en-AU" w:eastAsia="en-AU"/>
        </w:rPr>
        <w:drawing>
          <wp:anchor distT="0" distB="0" distL="114300" distR="114300" simplePos="0" relativeHeight="251658240" behindDoc="1" locked="0" layoutInCell="1" allowOverlap="1" wp14:anchorId="186D792E" wp14:editId="3ACE9A86">
            <wp:simplePos x="0" y="0"/>
            <wp:positionH relativeFrom="column">
              <wp:posOffset>2938532</wp:posOffset>
            </wp:positionH>
            <wp:positionV relativeFrom="paragraph">
              <wp:posOffset>501042</wp:posOffset>
            </wp:positionV>
            <wp:extent cx="3406140" cy="1826260"/>
            <wp:effectExtent l="0" t="0" r="3810" b="2540"/>
            <wp:wrapTight wrapText="bothSides">
              <wp:wrapPolygon edited="0">
                <wp:start x="0" y="0"/>
                <wp:lineTo x="0" y="21405"/>
                <wp:lineTo x="21503" y="21405"/>
                <wp:lineTo x="2150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ramework3.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406140" cy="1826260"/>
                    </a:xfrm>
                    <a:prstGeom prst="rect">
                      <a:avLst/>
                    </a:prstGeom>
                  </pic:spPr>
                </pic:pic>
              </a:graphicData>
            </a:graphic>
            <wp14:sizeRelH relativeFrom="page">
              <wp14:pctWidth>0</wp14:pctWidth>
            </wp14:sizeRelH>
            <wp14:sizeRelV relativeFrom="page">
              <wp14:pctHeight>0</wp14:pctHeight>
            </wp14:sizeRelV>
          </wp:anchor>
        </w:drawing>
      </w:r>
      <w:r w:rsidR="423C9A58">
        <w:rPr>
          <w:noProof/>
          <w:lang w:val="en-AU" w:eastAsia="en-AU"/>
        </w:rPr>
        <w:t xml:space="preserve">Where Authorities have arranged for the establishment of VTS in national law as descrbed below and are </w:t>
      </w:r>
      <w:r w:rsidR="34443CB0">
        <w:rPr>
          <w:noProof/>
          <w:lang w:val="en-AU" w:eastAsia="en-AU"/>
        </w:rPr>
        <w:t>proceeding with</w:t>
      </w:r>
      <w:r w:rsidR="423C9A58">
        <w:rPr>
          <w:noProof/>
          <w:lang w:val="en-AU" w:eastAsia="en-AU"/>
        </w:rPr>
        <w:t xml:space="preserve"> </w:t>
      </w:r>
      <w:r w:rsidR="0BF1501D">
        <w:rPr>
          <w:noProof/>
          <w:lang w:val="en-AU" w:eastAsia="en-AU"/>
        </w:rPr>
        <w:t>the planning and</w:t>
      </w:r>
      <w:r w:rsidR="423C9A58">
        <w:rPr>
          <w:noProof/>
          <w:lang w:val="en-AU" w:eastAsia="en-AU"/>
        </w:rPr>
        <w:t xml:space="preserve"> implementa</w:t>
      </w:r>
      <w:r w:rsidR="34443CB0">
        <w:rPr>
          <w:noProof/>
          <w:lang w:val="en-AU" w:eastAsia="en-AU"/>
        </w:rPr>
        <w:t>t</w:t>
      </w:r>
      <w:r w:rsidR="423C9A58">
        <w:rPr>
          <w:noProof/>
          <w:lang w:val="en-AU" w:eastAsia="en-AU"/>
        </w:rPr>
        <w:t xml:space="preserve">ion of VTS </w:t>
      </w:r>
      <w:r w:rsidR="22F172D6">
        <w:rPr>
          <w:noProof/>
          <w:lang w:val="en-AU" w:eastAsia="en-AU"/>
        </w:rPr>
        <w:t xml:space="preserve">they </w:t>
      </w:r>
      <w:r w:rsidR="423C9A58">
        <w:rPr>
          <w:noProof/>
          <w:lang w:val="en-AU" w:eastAsia="en-AU"/>
        </w:rPr>
        <w:t xml:space="preserve">should move to Section </w:t>
      </w:r>
      <w:r w:rsidR="00693061">
        <w:rPr>
          <w:noProof/>
          <w:lang w:val="en-AU" w:eastAsia="en-AU"/>
        </w:rPr>
        <w:t xml:space="preserve">5 </w:t>
      </w:r>
      <w:r w:rsidR="34443CB0">
        <w:rPr>
          <w:noProof/>
          <w:lang w:val="en-AU" w:eastAsia="en-AU"/>
        </w:rPr>
        <w:t>(Planning</w:t>
      </w:r>
      <w:r w:rsidR="00693061">
        <w:rPr>
          <w:noProof/>
          <w:lang w:val="en-AU" w:eastAsia="en-AU"/>
        </w:rPr>
        <w:t xml:space="preserve"> and</w:t>
      </w:r>
      <w:r w:rsidR="34443CB0">
        <w:rPr>
          <w:noProof/>
          <w:lang w:val="en-AU" w:eastAsia="en-AU"/>
        </w:rPr>
        <w:t xml:space="preserve"> Implemen</w:t>
      </w:r>
      <w:r w:rsidR="22F172D6">
        <w:rPr>
          <w:noProof/>
          <w:lang w:val="en-AU" w:eastAsia="en-AU"/>
        </w:rPr>
        <w:t>t</w:t>
      </w:r>
      <w:r w:rsidR="34443CB0">
        <w:rPr>
          <w:noProof/>
          <w:lang w:val="en-AU" w:eastAsia="en-AU"/>
        </w:rPr>
        <w:t>ing)</w:t>
      </w:r>
      <w:r w:rsidR="423C9A58">
        <w:rPr>
          <w:noProof/>
          <w:lang w:val="en-AU" w:eastAsia="en-AU"/>
        </w:rPr>
        <w:t xml:space="preserve">. </w:t>
      </w:r>
    </w:p>
    <w:p w14:paraId="6115CFCF" w14:textId="77777777" w:rsidR="00A53032" w:rsidRDefault="000C4E16" w:rsidP="00A53032">
      <w:pPr>
        <w:pStyle w:val="BodyText"/>
      </w:pPr>
      <w:r>
        <w:rPr>
          <w:noProof/>
          <w:lang w:val="en-AU" w:eastAsia="en-AU"/>
        </w:rPr>
        <w:t>The</w:t>
      </w:r>
      <w:r w:rsidR="00A53032" w:rsidRPr="00173192">
        <w:t xml:space="preserve"> international framework for </w:t>
      </w:r>
      <w:r>
        <w:t xml:space="preserve">establishing </w:t>
      </w:r>
      <w:r w:rsidR="00A53032" w:rsidRPr="00173192">
        <w:t>VTS</w:t>
      </w:r>
      <w:r>
        <w:t xml:space="preserve"> </w:t>
      </w:r>
      <w:r w:rsidR="00C06662">
        <w:t>includes</w:t>
      </w:r>
      <w:r w:rsidR="00A53032">
        <w:t>:</w:t>
      </w:r>
    </w:p>
    <w:p w14:paraId="1CD212DD" w14:textId="77777777" w:rsidR="00A53032" w:rsidRDefault="00A53032" w:rsidP="004611E3">
      <w:pPr>
        <w:pStyle w:val="BodyText"/>
        <w:numPr>
          <w:ilvl w:val="0"/>
          <w:numId w:val="32"/>
        </w:numPr>
      </w:pPr>
      <w:r>
        <w:t>International Convention for the Saf</w:t>
      </w:r>
      <w:r w:rsidR="004A63AF">
        <w:t>ety of Life at Sea (SOLAS) 1974</w:t>
      </w:r>
      <w:r>
        <w:t xml:space="preserve">; </w:t>
      </w:r>
    </w:p>
    <w:p w14:paraId="422A79E2" w14:textId="77777777" w:rsidR="00A53032" w:rsidRDefault="00A53032" w:rsidP="004611E3">
      <w:pPr>
        <w:pStyle w:val="BodyText"/>
        <w:numPr>
          <w:ilvl w:val="0"/>
          <w:numId w:val="32"/>
        </w:numPr>
      </w:pPr>
      <w:r>
        <w:t xml:space="preserve">IMO Resolution A.857(20) Guidelines for Vessel Traffic Services; </w:t>
      </w:r>
    </w:p>
    <w:p w14:paraId="7292A585" w14:textId="77777777" w:rsidR="00A53032" w:rsidRDefault="00A53032" w:rsidP="004611E3">
      <w:pPr>
        <w:pStyle w:val="BodyText"/>
        <w:numPr>
          <w:ilvl w:val="0"/>
          <w:numId w:val="32"/>
        </w:numPr>
      </w:pPr>
      <w:r>
        <w:t>IALA Standards</w:t>
      </w:r>
      <w:r w:rsidR="000A683C">
        <w:t>; and</w:t>
      </w:r>
    </w:p>
    <w:p w14:paraId="7EE4D806" w14:textId="77777777" w:rsidR="000A683C" w:rsidRDefault="000A683C" w:rsidP="004611E3">
      <w:pPr>
        <w:pStyle w:val="BodyText"/>
        <w:numPr>
          <w:ilvl w:val="0"/>
          <w:numId w:val="32"/>
        </w:numPr>
      </w:pPr>
      <w:r>
        <w:t>National Law.</w:t>
      </w:r>
    </w:p>
    <w:p w14:paraId="2C404FFF" w14:textId="77777777" w:rsidR="00A53032" w:rsidRDefault="00A53032" w:rsidP="00A53032">
      <w:pPr>
        <w:pStyle w:val="Bullet2"/>
        <w:numPr>
          <w:ilvl w:val="0"/>
          <w:numId w:val="0"/>
        </w:numPr>
      </w:pPr>
      <w:r>
        <w:t>In addition to the VTS specific components listed above, the United Nations Convention on the Law of the Sea (UNCLOS) lays down a comprehensive regime of law and order in the world’s oceans and seas.</w:t>
      </w:r>
    </w:p>
    <w:p w14:paraId="3A49C02E" w14:textId="77777777" w:rsidR="00A53032" w:rsidRDefault="00A53032" w:rsidP="00E85F18">
      <w:pPr>
        <w:pStyle w:val="Heading2"/>
      </w:pPr>
      <w:bookmarkStart w:id="6" w:name="_Toc46220281"/>
      <w:r>
        <w:t>International Convention for the Safety of Life at Sea (SOLAS)</w:t>
      </w:r>
      <w:bookmarkEnd w:id="6"/>
    </w:p>
    <w:p w14:paraId="3A5E76AF" w14:textId="77777777" w:rsidR="00A53032" w:rsidRDefault="00A53032" w:rsidP="00A53032">
      <w:pPr>
        <w:pStyle w:val="BodyText"/>
      </w:pPr>
      <w:r>
        <w:t>SOLAS Chapter V/12 recognizes VTS internationally as a navigational safety measure.  In particular, it provides for VTS and states that:</w:t>
      </w:r>
    </w:p>
    <w:p w14:paraId="54FBE679" w14:textId="77777777" w:rsidR="00A53032" w:rsidRPr="00D14FCA" w:rsidRDefault="00A53032" w:rsidP="00A53032">
      <w:pPr>
        <w:pStyle w:val="BodyText"/>
        <w:ind w:left="708"/>
        <w:rPr>
          <w:i/>
        </w:rPr>
      </w:pPr>
      <w:r w:rsidRPr="00D14FCA">
        <w:rPr>
          <w:i/>
        </w:rPr>
        <w:t>“Vessel Traffic Services (VTS) contribute to safety of life at sea, safety and efficiency of navigation and protection of the marine environment, adjacent shore areas, work sites and offshore installations from possible adverse effects of maritime traffic.”</w:t>
      </w:r>
    </w:p>
    <w:p w14:paraId="5EC5940F" w14:textId="77777777" w:rsidR="00A53032" w:rsidRDefault="00A53032" w:rsidP="00A53032">
      <w:pPr>
        <w:pStyle w:val="BodyText"/>
      </w:pPr>
      <w:r>
        <w:t>SOLAS also states that:</w:t>
      </w:r>
    </w:p>
    <w:p w14:paraId="5CCDF710" w14:textId="77777777" w:rsidR="00A53032" w:rsidRPr="00E45051" w:rsidRDefault="00A53032" w:rsidP="004611E3">
      <w:pPr>
        <w:pStyle w:val="BodyText"/>
        <w:numPr>
          <w:ilvl w:val="0"/>
          <w:numId w:val="31"/>
        </w:numPr>
        <w:spacing w:before="120" w:line="240" w:lineRule="auto"/>
        <w:rPr>
          <w:lang w:val="en-US"/>
        </w:rPr>
      </w:pPr>
      <w:r w:rsidRPr="00E45051">
        <w:rPr>
          <w:lang w:val="en-US"/>
        </w:rPr>
        <w:t xml:space="preserve">Governments may establish VTS when, in their opinion, the volume of traffic or the degree of risk justifies such services; </w:t>
      </w:r>
    </w:p>
    <w:p w14:paraId="648C0511" w14:textId="77777777" w:rsidR="00A53032" w:rsidRPr="00E45051" w:rsidRDefault="00A53032" w:rsidP="004611E3">
      <w:pPr>
        <w:pStyle w:val="BodyText"/>
        <w:numPr>
          <w:ilvl w:val="0"/>
          <w:numId w:val="31"/>
        </w:numPr>
        <w:spacing w:before="120" w:line="240" w:lineRule="auto"/>
        <w:rPr>
          <w:lang w:val="en-US"/>
        </w:rPr>
      </w:pPr>
      <w:r w:rsidRPr="00E45051">
        <w:rPr>
          <w:lang w:val="en-US"/>
        </w:rPr>
        <w:t>Governments planning and implementing VTS shall, wherever possible, follow the guidelines developed by the IMO.</w:t>
      </w:r>
    </w:p>
    <w:p w14:paraId="6AAB385C" w14:textId="77777777" w:rsidR="00A53032" w:rsidRDefault="00A53032" w:rsidP="00A53032">
      <w:pPr>
        <w:pStyle w:val="Bullet2"/>
        <w:numPr>
          <w:ilvl w:val="0"/>
          <w:numId w:val="0"/>
        </w:numPr>
      </w:pPr>
      <w:r>
        <w:t xml:space="preserve">Under the general provisions of treaty law and of IMO Conventions, </w:t>
      </w:r>
      <w:r w:rsidRPr="00DA23C9">
        <w:rPr>
          <w:highlight w:val="yellow"/>
        </w:rPr>
        <w:t>States</w:t>
      </w:r>
      <w:r>
        <w:t xml:space="preserve"> are responsible for promulgating laws and regulations and for taking all other steps which may be necessary to give those instruments full and complete effect so as to ensure safety of life at sea and protection of the marine environment.</w:t>
      </w:r>
    </w:p>
    <w:p w14:paraId="459E23CC" w14:textId="77777777" w:rsidR="00A53032" w:rsidRDefault="00A53032" w:rsidP="00E85F18">
      <w:pPr>
        <w:pStyle w:val="Heading2"/>
      </w:pPr>
      <w:bookmarkStart w:id="7" w:name="_Toc46220282"/>
      <w:r>
        <w:t>IMO Resolution A.857(20) Guidelines for Vessel Traffic Services</w:t>
      </w:r>
      <w:bookmarkEnd w:id="7"/>
    </w:p>
    <w:p w14:paraId="5ED0250B" w14:textId="77777777" w:rsidR="00A53032" w:rsidRDefault="00A53032" w:rsidP="00A53032">
      <w:pPr>
        <w:pStyle w:val="BodyText"/>
      </w:pPr>
      <w:r>
        <w:t xml:space="preserve">Resolutions are documents that IMO or its main bodies have accepted and which IMO </w:t>
      </w:r>
      <w:r w:rsidRPr="00DA23C9">
        <w:rPr>
          <w:highlight w:val="yellow"/>
        </w:rPr>
        <w:t>Member States</w:t>
      </w:r>
      <w:r>
        <w:t xml:space="preserve"> are encouraged to accept and implement into their national legislation. </w:t>
      </w:r>
    </w:p>
    <w:p w14:paraId="722A1253" w14:textId="77777777" w:rsidR="00A53032" w:rsidRDefault="00A53032" w:rsidP="00A53032">
      <w:pPr>
        <w:pStyle w:val="BodyText"/>
      </w:pPr>
      <w:r>
        <w:t>The IMO Assembly adopted Resolution A.857(20) Guidelines for Vessel Traffic Services in 1997 recognizing that:</w:t>
      </w:r>
    </w:p>
    <w:p w14:paraId="530DF99B" w14:textId="77777777" w:rsidR="00A53032" w:rsidRPr="00E45051" w:rsidRDefault="00A53032" w:rsidP="004611E3">
      <w:pPr>
        <w:pStyle w:val="BodyText"/>
        <w:numPr>
          <w:ilvl w:val="0"/>
          <w:numId w:val="31"/>
        </w:numPr>
        <w:spacing w:before="120" w:line="240" w:lineRule="auto"/>
        <w:rPr>
          <w:lang w:val="en-US"/>
        </w:rPr>
      </w:pPr>
      <w:r w:rsidRPr="00E45051">
        <w:rPr>
          <w:lang w:val="en-US"/>
        </w:rPr>
        <w:t>The safety and efficiency of maritime traffic and the protection of the marine environment would be improved if vessel traffic services were established and operated in accordance with internationally approved guidelines; and</w:t>
      </w:r>
    </w:p>
    <w:p w14:paraId="5A2D8819" w14:textId="77777777" w:rsidR="00A53032" w:rsidRPr="00E45051" w:rsidRDefault="00A53032" w:rsidP="004611E3">
      <w:pPr>
        <w:pStyle w:val="BodyText"/>
        <w:numPr>
          <w:ilvl w:val="0"/>
          <w:numId w:val="31"/>
        </w:numPr>
        <w:spacing w:before="120" w:line="240" w:lineRule="auto"/>
        <w:rPr>
          <w:lang w:val="en-US"/>
        </w:rPr>
      </w:pPr>
      <w:r w:rsidRPr="00E45051">
        <w:rPr>
          <w:lang w:val="en-US"/>
        </w:rPr>
        <w:lastRenderedPageBreak/>
        <w:t>The use of differing vessel traffic service procedures may cause confusion to masters of vessels moving from one vessel traffic service area to another.</w:t>
      </w:r>
    </w:p>
    <w:p w14:paraId="1FCB0A4A" w14:textId="77777777" w:rsidR="00A53032" w:rsidRDefault="00A53032" w:rsidP="00A53032">
      <w:pPr>
        <w:pStyle w:val="BodyText"/>
      </w:pPr>
      <w:r>
        <w:t>The Resolution describes:</w:t>
      </w:r>
    </w:p>
    <w:p w14:paraId="4B567F3D" w14:textId="77777777" w:rsidR="00A53032" w:rsidRPr="00E45051" w:rsidRDefault="00A53032" w:rsidP="004611E3">
      <w:pPr>
        <w:pStyle w:val="BodyText"/>
        <w:numPr>
          <w:ilvl w:val="0"/>
          <w:numId w:val="31"/>
        </w:numPr>
        <w:spacing w:before="120" w:line="240" w:lineRule="auto"/>
        <w:rPr>
          <w:lang w:val="en-US"/>
        </w:rPr>
      </w:pPr>
      <w:r w:rsidRPr="00E45051">
        <w:rPr>
          <w:lang w:val="en-US"/>
        </w:rPr>
        <w:t>The principles and general operational provisions for the operation of a VTS and participating vessels; and</w:t>
      </w:r>
    </w:p>
    <w:p w14:paraId="505C3681" w14:textId="77777777" w:rsidR="00A53032" w:rsidRPr="00E45051" w:rsidRDefault="00A53032" w:rsidP="004611E3">
      <w:pPr>
        <w:pStyle w:val="BodyText"/>
        <w:numPr>
          <w:ilvl w:val="0"/>
          <w:numId w:val="31"/>
        </w:numPr>
        <w:spacing w:before="120" w:line="240" w:lineRule="auto"/>
        <w:rPr>
          <w:lang w:val="en-US"/>
        </w:rPr>
      </w:pPr>
      <w:r w:rsidRPr="00E45051">
        <w:rPr>
          <w:lang w:val="en-US"/>
        </w:rPr>
        <w:t>The requirements for the VTS Authority to be provided with sufficient staff, appropriately qualified, suitably trained and capable of performing the tasks required.</w:t>
      </w:r>
    </w:p>
    <w:p w14:paraId="7CA3C98D" w14:textId="77777777" w:rsidR="008D33D1" w:rsidRDefault="00033624" w:rsidP="008D33D1">
      <w:pPr>
        <w:pStyle w:val="Bullet1"/>
        <w:numPr>
          <w:ilvl w:val="0"/>
          <w:numId w:val="0"/>
        </w:numPr>
      </w:pPr>
      <w:r>
        <w:t xml:space="preserve">The Resolution also </w:t>
      </w:r>
      <w:r w:rsidR="008D33D1">
        <w:t>states that in establishing a VTS, the Contracting Government or Governments or the competent authority should:</w:t>
      </w:r>
    </w:p>
    <w:p w14:paraId="32782C7F" w14:textId="77777777" w:rsidR="008D33D1" w:rsidRPr="00E45051" w:rsidRDefault="008D33D1" w:rsidP="004611E3">
      <w:pPr>
        <w:pStyle w:val="BodyText"/>
        <w:numPr>
          <w:ilvl w:val="0"/>
          <w:numId w:val="31"/>
        </w:numPr>
        <w:spacing w:before="120" w:line="240" w:lineRule="auto"/>
        <w:rPr>
          <w:lang w:val="en-US"/>
        </w:rPr>
      </w:pPr>
      <w:r w:rsidRPr="00E45051">
        <w:rPr>
          <w:lang w:val="en-US"/>
        </w:rPr>
        <w:t>“ensure that a legal basis for the operation of a VTS is provided for and that the VTS is operated in accordance with national and international law; and</w:t>
      </w:r>
    </w:p>
    <w:p w14:paraId="474FCACB" w14:textId="77777777" w:rsidR="00033624" w:rsidRPr="00E45051" w:rsidRDefault="008D33D1" w:rsidP="004611E3">
      <w:pPr>
        <w:pStyle w:val="BodyText"/>
        <w:numPr>
          <w:ilvl w:val="0"/>
          <w:numId w:val="31"/>
        </w:numPr>
        <w:spacing w:before="120" w:line="240" w:lineRule="auto"/>
        <w:rPr>
          <w:lang w:val="en-US"/>
        </w:rPr>
      </w:pPr>
      <w:r w:rsidRPr="00E45051">
        <w:rPr>
          <w:lang w:val="en-US"/>
        </w:rPr>
        <w:t>ensure that a VTS authority is appointed and legally empowered.”</w:t>
      </w:r>
    </w:p>
    <w:p w14:paraId="5B23B299" w14:textId="77777777" w:rsidR="00A53032" w:rsidRDefault="00A53032" w:rsidP="00E85F18">
      <w:pPr>
        <w:pStyle w:val="Heading2"/>
      </w:pPr>
      <w:bookmarkStart w:id="8" w:name="_Toc46220283"/>
      <w:r>
        <w:t>IALA Standards</w:t>
      </w:r>
      <w:bookmarkEnd w:id="8"/>
    </w:p>
    <w:p w14:paraId="03878428" w14:textId="77777777" w:rsidR="008D33D1" w:rsidRDefault="00A53032" w:rsidP="008D33D1">
      <w:pPr>
        <w:pStyle w:val="BodyText"/>
      </w:pPr>
      <w:r>
        <w:t xml:space="preserve">To achieve world‐wide harmonization and improvement of VTS, IALA has developed a document structure to be used in order to develop and publish documents specifically related to the development, implementation and operation of VTS.  </w:t>
      </w:r>
      <w:r w:rsidR="008D33D1">
        <w:t>The principal components to the IALA document structure include:</w:t>
      </w:r>
    </w:p>
    <w:p w14:paraId="00E5AD94" w14:textId="77777777" w:rsidR="008D33D1" w:rsidRPr="00E45051" w:rsidRDefault="008D33D1" w:rsidP="004611E3">
      <w:pPr>
        <w:pStyle w:val="BodyText"/>
        <w:numPr>
          <w:ilvl w:val="0"/>
          <w:numId w:val="31"/>
        </w:numPr>
        <w:spacing w:before="120" w:line="240" w:lineRule="auto"/>
        <w:rPr>
          <w:lang w:val="en-US"/>
        </w:rPr>
      </w:pPr>
      <w:r w:rsidRPr="00E45051">
        <w:rPr>
          <w:lang w:val="en-US"/>
        </w:rPr>
        <w:t>Standards;</w:t>
      </w:r>
    </w:p>
    <w:p w14:paraId="0640BF57" w14:textId="77777777" w:rsidR="008D33D1" w:rsidRPr="00E45051" w:rsidRDefault="008D33D1" w:rsidP="004611E3">
      <w:pPr>
        <w:pStyle w:val="BodyText"/>
        <w:numPr>
          <w:ilvl w:val="0"/>
          <w:numId w:val="31"/>
        </w:numPr>
        <w:spacing w:before="120" w:line="240" w:lineRule="auto"/>
        <w:rPr>
          <w:lang w:val="en-US"/>
        </w:rPr>
      </w:pPr>
      <w:r w:rsidRPr="00E45051">
        <w:rPr>
          <w:lang w:val="en-US"/>
        </w:rPr>
        <w:t>Recommendations;</w:t>
      </w:r>
    </w:p>
    <w:p w14:paraId="7CF92566" w14:textId="77777777" w:rsidR="008D33D1" w:rsidRPr="00E45051" w:rsidRDefault="008D33D1" w:rsidP="004611E3">
      <w:pPr>
        <w:pStyle w:val="BodyText"/>
        <w:numPr>
          <w:ilvl w:val="0"/>
          <w:numId w:val="31"/>
        </w:numPr>
        <w:spacing w:before="120" w:line="240" w:lineRule="auto"/>
        <w:rPr>
          <w:lang w:val="en-US"/>
        </w:rPr>
      </w:pPr>
      <w:r w:rsidRPr="00E45051">
        <w:rPr>
          <w:lang w:val="en-US"/>
        </w:rPr>
        <w:t>Guidelines; and</w:t>
      </w:r>
    </w:p>
    <w:p w14:paraId="7D1CB99D" w14:textId="77777777" w:rsidR="008D33D1" w:rsidRPr="00E45051" w:rsidRDefault="008D33D1" w:rsidP="004611E3">
      <w:pPr>
        <w:pStyle w:val="BodyText"/>
        <w:numPr>
          <w:ilvl w:val="0"/>
          <w:numId w:val="31"/>
        </w:numPr>
        <w:spacing w:before="120" w:line="240" w:lineRule="auto"/>
        <w:rPr>
          <w:lang w:val="en-US"/>
        </w:rPr>
      </w:pPr>
      <w:r w:rsidRPr="00E45051">
        <w:rPr>
          <w:lang w:val="en-US"/>
        </w:rPr>
        <w:t>Model Courses.</w:t>
      </w:r>
    </w:p>
    <w:p w14:paraId="5209AADA" w14:textId="77777777" w:rsidR="00A53032" w:rsidRDefault="00A53032" w:rsidP="00A53032">
      <w:pPr>
        <w:pStyle w:val="BodyText"/>
      </w:pPr>
      <w:r>
        <w:t>IALA Standards are not mandatory. However, if an organization wishes to claim compliance with an IALA Standard then it should implement the normative Recommendations referenced in the Standard.</w:t>
      </w:r>
    </w:p>
    <w:p w14:paraId="57EC5FE9" w14:textId="77777777" w:rsidR="00A53032" w:rsidRDefault="00A53032" w:rsidP="00A53032">
      <w:pPr>
        <w:pStyle w:val="BodyText"/>
      </w:pPr>
      <w:bookmarkStart w:id="9" w:name="OLE_LINK1"/>
      <w:bookmarkStart w:id="10" w:name="OLE_LINK2"/>
      <w:r>
        <w:t xml:space="preserve">IALA Standards relating to VTS </w:t>
      </w:r>
      <w:r w:rsidR="008D33D1">
        <w:t>include</w:t>
      </w:r>
      <w:bookmarkEnd w:id="9"/>
      <w:bookmarkEnd w:id="10"/>
      <w:r>
        <w:t>:</w:t>
      </w:r>
    </w:p>
    <w:p w14:paraId="22284B02" w14:textId="77777777" w:rsidR="00A53032" w:rsidRDefault="00A53032" w:rsidP="00A53032">
      <w:pPr>
        <w:pStyle w:val="BodyText"/>
        <w:ind w:left="708"/>
      </w:pPr>
      <w:r>
        <w:t>1040 - Vessel Traffic Services;</w:t>
      </w:r>
    </w:p>
    <w:p w14:paraId="7ED24BA3" w14:textId="77777777" w:rsidR="00A53032" w:rsidRDefault="00A53032" w:rsidP="00A53032">
      <w:pPr>
        <w:pStyle w:val="BodyText"/>
        <w:ind w:left="708"/>
      </w:pPr>
      <w:r>
        <w:t>1010 - AtoN Planning and Service Requirements;</w:t>
      </w:r>
    </w:p>
    <w:p w14:paraId="64ACAA18" w14:textId="77777777" w:rsidR="00A53032" w:rsidRDefault="00A53032" w:rsidP="00A53032">
      <w:pPr>
        <w:pStyle w:val="BodyText"/>
        <w:ind w:left="708"/>
      </w:pPr>
      <w:r>
        <w:t>1050 - Training and Certification; and</w:t>
      </w:r>
    </w:p>
    <w:p w14:paraId="4F063A8D" w14:textId="77777777" w:rsidR="00A53032" w:rsidRDefault="00A53032" w:rsidP="00A53032">
      <w:pPr>
        <w:pStyle w:val="BodyText"/>
        <w:ind w:left="708"/>
      </w:pPr>
      <w:r>
        <w:t>1070 – Information Services.</w:t>
      </w:r>
    </w:p>
    <w:p w14:paraId="3D011947" w14:textId="77777777" w:rsidR="00A53032" w:rsidRDefault="00A53032" w:rsidP="00240A3C">
      <w:pPr>
        <w:pStyle w:val="Heading3"/>
      </w:pPr>
      <w:bookmarkStart w:id="11" w:name="_Toc46220284"/>
      <w:r>
        <w:t>RECOMMENDATIONS</w:t>
      </w:r>
      <w:bookmarkEnd w:id="11"/>
    </w:p>
    <w:p w14:paraId="6E337B67" w14:textId="77777777" w:rsidR="00A53032" w:rsidRDefault="00A53032" w:rsidP="00A53032">
      <w:pPr>
        <w:pStyle w:val="BodyText"/>
      </w:pPr>
      <w:r>
        <w:t>IALA Recommendations specify what practices shall be carried out in order to comply with a Recommendation, and may be referenced, in full or in part, in an IALA Standard.</w:t>
      </w:r>
    </w:p>
    <w:p w14:paraId="48120A9D" w14:textId="77777777" w:rsidR="00A53032" w:rsidRDefault="00A53032" w:rsidP="00A53032">
      <w:pPr>
        <w:pStyle w:val="BodyText"/>
      </w:pPr>
      <w:r>
        <w:t xml:space="preserve">Recommendations may be referenced as </w:t>
      </w:r>
      <w:r w:rsidRPr="00B7198A">
        <w:rPr>
          <w:b/>
        </w:rPr>
        <w:t>Normative</w:t>
      </w:r>
      <w:r>
        <w:t xml:space="preserve"> or </w:t>
      </w:r>
      <w:r w:rsidRPr="00B7198A">
        <w:rPr>
          <w:b/>
        </w:rPr>
        <w:t>Informative</w:t>
      </w:r>
      <w:r>
        <w:t>, where:</w:t>
      </w:r>
    </w:p>
    <w:p w14:paraId="772E0DF6" w14:textId="77777777" w:rsidR="00A53032" w:rsidRPr="00E45051" w:rsidRDefault="00A53032" w:rsidP="004611E3">
      <w:pPr>
        <w:pStyle w:val="BodyText"/>
        <w:numPr>
          <w:ilvl w:val="0"/>
          <w:numId w:val="31"/>
        </w:numPr>
        <w:spacing w:before="120" w:line="240" w:lineRule="auto"/>
        <w:rPr>
          <w:lang w:val="en-US"/>
        </w:rPr>
      </w:pPr>
      <w:r w:rsidRPr="00B7198A">
        <w:rPr>
          <w:b/>
          <w:lang w:val="en-US"/>
        </w:rPr>
        <w:t>Normative</w:t>
      </w:r>
      <w:r w:rsidRPr="00E45051">
        <w:rPr>
          <w:lang w:val="en-US"/>
        </w:rPr>
        <w:t xml:space="preserve"> provisions are those with which it is necessary to conform in order to claim compliance to the Standard.</w:t>
      </w:r>
    </w:p>
    <w:p w14:paraId="3CDA89E8" w14:textId="77777777" w:rsidR="00A53032" w:rsidRPr="00E45051" w:rsidRDefault="00A53032" w:rsidP="004611E3">
      <w:pPr>
        <w:pStyle w:val="BodyText"/>
        <w:numPr>
          <w:ilvl w:val="0"/>
          <w:numId w:val="31"/>
        </w:numPr>
        <w:spacing w:before="120" w:line="240" w:lineRule="auto"/>
        <w:rPr>
          <w:lang w:val="en-US"/>
        </w:rPr>
      </w:pPr>
      <w:r w:rsidRPr="00B7198A">
        <w:rPr>
          <w:b/>
          <w:lang w:val="en-US"/>
        </w:rPr>
        <w:t>Informative</w:t>
      </w:r>
      <w:r w:rsidRPr="00E45051">
        <w:rPr>
          <w:lang w:val="en-US"/>
        </w:rPr>
        <w:t xml:space="preserve"> provisions are those which specify additional desirable practices but with which it is not necessary to conform in order to claim compliance to the Standard.</w:t>
      </w:r>
    </w:p>
    <w:p w14:paraId="26E966B8" w14:textId="77777777" w:rsidR="00A53032" w:rsidRDefault="00A53032" w:rsidP="00240A3C">
      <w:pPr>
        <w:pStyle w:val="Heading3"/>
      </w:pPr>
      <w:bookmarkStart w:id="12" w:name="_Toc46220285"/>
      <w:r>
        <w:t>GUIDELINES</w:t>
      </w:r>
      <w:bookmarkEnd w:id="12"/>
    </w:p>
    <w:p w14:paraId="631667B9" w14:textId="77777777" w:rsidR="00A53032" w:rsidRDefault="00A53032" w:rsidP="00A53032">
      <w:pPr>
        <w:pStyle w:val="BodyText"/>
      </w:pPr>
      <w:r>
        <w:t>IALA Guidelines describe how to implement practices normally specified in a Recommendation.</w:t>
      </w:r>
    </w:p>
    <w:p w14:paraId="6D961DF7" w14:textId="77777777" w:rsidR="00A53032" w:rsidRDefault="00A53032" w:rsidP="00240A3C">
      <w:pPr>
        <w:pStyle w:val="Heading3"/>
      </w:pPr>
      <w:bookmarkStart w:id="13" w:name="_Toc46220286"/>
      <w:r>
        <w:lastRenderedPageBreak/>
        <w:t>MODEL COURSES</w:t>
      </w:r>
      <w:bookmarkEnd w:id="13"/>
    </w:p>
    <w:p w14:paraId="33086CF1" w14:textId="77777777" w:rsidR="00A53032" w:rsidRDefault="00A53032" w:rsidP="00A53032">
      <w:pPr>
        <w:pStyle w:val="BodyText"/>
      </w:pPr>
      <w:r>
        <w:t xml:space="preserve">IALA Model Courses are training documents which define the level of training and knowledge needed to reach levels of competence defined by IALA.  Model Courses for VTS include training programmes on the specific knowledge and skill requirements necessary for qualification as a VTS Operator and other relevant VTS positions. </w:t>
      </w:r>
    </w:p>
    <w:tbl>
      <w:tblPr>
        <w:tblStyle w:val="TableGrid"/>
        <w:tblW w:w="0" w:type="auto"/>
        <w:shd w:val="clear" w:color="auto" w:fill="C2F9FF" w:themeFill="accent4" w:themeFillTint="33"/>
        <w:tblLook w:val="04A0" w:firstRow="1" w:lastRow="0" w:firstColumn="1" w:lastColumn="0" w:noHBand="0" w:noVBand="1"/>
      </w:tblPr>
      <w:tblGrid>
        <w:gridCol w:w="9770"/>
      </w:tblGrid>
      <w:tr w:rsidR="009952C3" w14:paraId="6025EDAF" w14:textId="77777777" w:rsidTr="004C062B">
        <w:tc>
          <w:tcPr>
            <w:tcW w:w="9770" w:type="dxa"/>
            <w:shd w:val="clear" w:color="auto" w:fill="C2F9FF" w:themeFill="accent4" w:themeFillTint="33"/>
          </w:tcPr>
          <w:p w14:paraId="654815B7" w14:textId="77777777" w:rsidR="009952C3" w:rsidRPr="00693061" w:rsidRDefault="009952C3" w:rsidP="009952C3">
            <w:pPr>
              <w:spacing w:before="120" w:after="120" w:line="240" w:lineRule="auto"/>
              <w:rPr>
                <w:rFonts w:ascii="Arial" w:hAnsi="Arial" w:cs="Arial"/>
                <w:b/>
                <w:sz w:val="22"/>
              </w:rPr>
            </w:pPr>
            <w:r w:rsidRPr="00693061">
              <w:rPr>
                <w:rFonts w:ascii="Arial" w:hAnsi="Arial" w:cs="Arial"/>
                <w:b/>
                <w:sz w:val="22"/>
              </w:rPr>
              <w:t>IALA DOCUMENTATION RELATING TO VTS</w:t>
            </w:r>
          </w:p>
          <w:p w14:paraId="19760837" w14:textId="77777777" w:rsidR="009952C3" w:rsidRPr="009952C3" w:rsidRDefault="009952C3" w:rsidP="004C062B">
            <w:pPr>
              <w:spacing w:before="120" w:after="120" w:line="240" w:lineRule="auto"/>
              <w:rPr>
                <w:sz w:val="22"/>
              </w:rPr>
            </w:pPr>
            <w:r w:rsidRPr="00693061">
              <w:rPr>
                <w:rFonts w:ascii="Arial" w:hAnsi="Arial" w:cs="Arial"/>
                <w:sz w:val="22"/>
              </w:rPr>
              <w:t>A reference list of the Standards, Recommendations, Guidelines and Model Courses specifically related to the implementation and operation of VTS is available at &lt;</w:t>
            </w:r>
            <w:r w:rsidRPr="00693061">
              <w:rPr>
                <w:rFonts w:ascii="Arial" w:hAnsi="Arial" w:cs="Arial"/>
                <w:sz w:val="22"/>
                <w:highlight w:val="yellow"/>
              </w:rPr>
              <w:t>Reference</w:t>
            </w:r>
            <w:r w:rsidRPr="00693061">
              <w:rPr>
                <w:rFonts w:ascii="Arial" w:hAnsi="Arial" w:cs="Arial"/>
                <w:sz w:val="22"/>
              </w:rPr>
              <w:t>&gt;</w:t>
            </w:r>
          </w:p>
        </w:tc>
      </w:tr>
    </w:tbl>
    <w:p w14:paraId="2A1C4C42" w14:textId="77777777" w:rsidR="00A53032" w:rsidRDefault="00A53032" w:rsidP="00E85F18">
      <w:pPr>
        <w:pStyle w:val="Heading2"/>
      </w:pPr>
      <w:bookmarkStart w:id="14" w:name="_Toc46220287"/>
      <w:r>
        <w:t>National Law</w:t>
      </w:r>
      <w:bookmarkEnd w:id="14"/>
    </w:p>
    <w:p w14:paraId="1AA65938" w14:textId="77777777" w:rsidR="00A53032" w:rsidRDefault="00A53032" w:rsidP="00A53032">
      <w:pPr>
        <w:pStyle w:val="BodyText"/>
      </w:pPr>
      <w:r>
        <w:t>Key responsibilities of Contracting Governments and Competent Authorities in planning and establishing VTS described in IMO Resolution A.857(20) include:</w:t>
      </w:r>
    </w:p>
    <w:p w14:paraId="7AB979A1" w14:textId="77777777" w:rsidR="00A53032" w:rsidRPr="00E45051" w:rsidRDefault="00A53032" w:rsidP="004611E3">
      <w:pPr>
        <w:pStyle w:val="BodyText"/>
        <w:numPr>
          <w:ilvl w:val="0"/>
          <w:numId w:val="31"/>
        </w:numPr>
        <w:spacing w:before="120" w:line="240" w:lineRule="auto"/>
        <w:rPr>
          <w:lang w:val="en-US"/>
        </w:rPr>
      </w:pPr>
      <w:r w:rsidRPr="00E45051">
        <w:rPr>
          <w:lang w:val="en-US"/>
        </w:rPr>
        <w:t>Ensuring that a legal basis for the operation of a VTS is provided for and that the VTS is operated in accordance with national and international law;</w:t>
      </w:r>
    </w:p>
    <w:p w14:paraId="387C0FD9" w14:textId="77777777" w:rsidR="00A53032" w:rsidRPr="00E45051" w:rsidRDefault="00A53032" w:rsidP="004611E3">
      <w:pPr>
        <w:pStyle w:val="BodyText"/>
        <w:numPr>
          <w:ilvl w:val="0"/>
          <w:numId w:val="31"/>
        </w:numPr>
        <w:spacing w:before="120" w:line="240" w:lineRule="auto"/>
        <w:rPr>
          <w:lang w:val="en-US"/>
        </w:rPr>
      </w:pPr>
      <w:r w:rsidRPr="00E45051">
        <w:rPr>
          <w:lang w:val="en-US"/>
        </w:rPr>
        <w:t>Ensuring that a VTS authority is appointed and legally empowered;</w:t>
      </w:r>
    </w:p>
    <w:p w14:paraId="0A78C323" w14:textId="77777777" w:rsidR="00A53032" w:rsidRPr="00E45051" w:rsidRDefault="00A53032" w:rsidP="004611E3">
      <w:pPr>
        <w:pStyle w:val="BodyText"/>
        <w:numPr>
          <w:ilvl w:val="0"/>
          <w:numId w:val="31"/>
        </w:numPr>
        <w:spacing w:before="120" w:line="240" w:lineRule="auto"/>
        <w:rPr>
          <w:lang w:val="en-US"/>
        </w:rPr>
      </w:pPr>
      <w:r w:rsidRPr="00E45051">
        <w:rPr>
          <w:lang w:val="en-US"/>
        </w:rPr>
        <w:t>Instructing the VTS Authority to operate the VTS in accordance with relevant IMO Resolutions; and</w:t>
      </w:r>
    </w:p>
    <w:p w14:paraId="55E2DE3F" w14:textId="77777777" w:rsidR="00A53032" w:rsidRPr="00E45051" w:rsidRDefault="00A53032" w:rsidP="004611E3">
      <w:pPr>
        <w:pStyle w:val="BodyText"/>
        <w:numPr>
          <w:ilvl w:val="0"/>
          <w:numId w:val="31"/>
        </w:numPr>
        <w:spacing w:before="120" w:line="240" w:lineRule="auto"/>
        <w:rPr>
          <w:lang w:val="en-US"/>
        </w:rPr>
      </w:pPr>
      <w:r w:rsidRPr="00E45051">
        <w:rPr>
          <w:lang w:val="en-US"/>
        </w:rPr>
        <w:t xml:space="preserve">Establishing a policy with respect to violations of VTS regulatory requirements, and ensure that this policy is consistent with national law. </w:t>
      </w:r>
    </w:p>
    <w:tbl>
      <w:tblPr>
        <w:tblStyle w:val="TableGrid"/>
        <w:tblW w:w="0" w:type="auto"/>
        <w:shd w:val="clear" w:color="auto" w:fill="C2F9FF" w:themeFill="accent4" w:themeFillTint="33"/>
        <w:tblLook w:val="04A0" w:firstRow="1" w:lastRow="0" w:firstColumn="1" w:lastColumn="0" w:noHBand="0" w:noVBand="1"/>
      </w:tblPr>
      <w:tblGrid>
        <w:gridCol w:w="9770"/>
      </w:tblGrid>
      <w:tr w:rsidR="00A53032" w:rsidRPr="001D78EB" w14:paraId="6EF07AAF" w14:textId="77777777" w:rsidTr="000027E1">
        <w:tc>
          <w:tcPr>
            <w:tcW w:w="9770" w:type="dxa"/>
            <w:shd w:val="clear" w:color="auto" w:fill="C2F9FF" w:themeFill="accent4" w:themeFillTint="33"/>
          </w:tcPr>
          <w:p w14:paraId="7B74EA21" w14:textId="77777777" w:rsidR="00A53032" w:rsidRDefault="00A53032" w:rsidP="008774DB">
            <w:pPr>
              <w:pStyle w:val="BodyText"/>
              <w:rPr>
                <w:spacing w:val="1"/>
                <w:lang w:val="en-US"/>
              </w:rPr>
            </w:pPr>
            <w:r w:rsidRPr="00FF53A1">
              <w:rPr>
                <w:b/>
                <w:spacing w:val="1"/>
                <w:lang w:val="en-US"/>
              </w:rPr>
              <w:t>Note:</w:t>
            </w:r>
            <w:r w:rsidRPr="001D78EB">
              <w:rPr>
                <w:spacing w:val="1"/>
                <w:lang w:val="en-US"/>
              </w:rPr>
              <w:t xml:space="preserve"> </w:t>
            </w:r>
            <w:r>
              <w:rPr>
                <w:spacing w:val="1"/>
                <w:lang w:val="en-US"/>
              </w:rPr>
              <w:t xml:space="preserve">It is recognized that </w:t>
            </w:r>
            <w:r w:rsidRPr="001D78EB">
              <w:rPr>
                <w:spacing w:val="1"/>
                <w:lang w:val="en-US"/>
              </w:rPr>
              <w:t xml:space="preserve">where a legal basis for VTS </w:t>
            </w:r>
            <w:r>
              <w:rPr>
                <w:spacing w:val="1"/>
                <w:lang w:val="en-US"/>
              </w:rPr>
              <w:t xml:space="preserve">has </w:t>
            </w:r>
            <w:r w:rsidRPr="001D78EB">
              <w:rPr>
                <w:spacing w:val="1"/>
                <w:lang w:val="en-US"/>
              </w:rPr>
              <w:t xml:space="preserve">not </w:t>
            </w:r>
            <w:r>
              <w:rPr>
                <w:spacing w:val="1"/>
                <w:lang w:val="en-US"/>
              </w:rPr>
              <w:t xml:space="preserve">been </w:t>
            </w:r>
            <w:r w:rsidRPr="001D78EB">
              <w:rPr>
                <w:spacing w:val="1"/>
                <w:lang w:val="en-US"/>
              </w:rPr>
              <w:t xml:space="preserve">established </w:t>
            </w:r>
            <w:r>
              <w:rPr>
                <w:spacing w:val="1"/>
                <w:lang w:val="en-US"/>
              </w:rPr>
              <w:t>in</w:t>
            </w:r>
            <w:r w:rsidRPr="001D78EB">
              <w:rPr>
                <w:spacing w:val="1"/>
                <w:lang w:val="en-US"/>
              </w:rPr>
              <w:t xml:space="preserve"> national law</w:t>
            </w:r>
            <w:r>
              <w:rPr>
                <w:spacing w:val="1"/>
                <w:lang w:val="en-US"/>
              </w:rPr>
              <w:t xml:space="preserve"> it may take some time for this to be </w:t>
            </w:r>
            <w:r w:rsidR="000C4E16">
              <w:rPr>
                <w:spacing w:val="1"/>
                <w:lang w:val="en-US"/>
              </w:rPr>
              <w:t>established</w:t>
            </w:r>
            <w:r>
              <w:rPr>
                <w:spacing w:val="1"/>
                <w:lang w:val="en-US"/>
              </w:rPr>
              <w:t xml:space="preserve">.  </w:t>
            </w:r>
          </w:p>
          <w:p w14:paraId="4F46EC9F" w14:textId="77777777" w:rsidR="00A53032" w:rsidRPr="001D78EB" w:rsidRDefault="00A53032" w:rsidP="00693385">
            <w:pPr>
              <w:pStyle w:val="BodyText"/>
              <w:rPr>
                <w:spacing w:val="1"/>
                <w:lang w:val="en-US"/>
              </w:rPr>
            </w:pPr>
            <w:r>
              <w:rPr>
                <w:spacing w:val="1"/>
                <w:lang w:val="en-US"/>
              </w:rPr>
              <w:t xml:space="preserve">In such situations </w:t>
            </w:r>
            <w:r w:rsidRPr="001D78EB">
              <w:rPr>
                <w:spacing w:val="1"/>
                <w:lang w:val="en-US"/>
              </w:rPr>
              <w:t xml:space="preserve">consideration </w:t>
            </w:r>
            <w:r>
              <w:rPr>
                <w:spacing w:val="1"/>
                <w:lang w:val="en-US"/>
              </w:rPr>
              <w:t xml:space="preserve">could be given to proceeding with </w:t>
            </w:r>
            <w:r w:rsidR="00693061">
              <w:rPr>
                <w:spacing w:val="1"/>
                <w:lang w:val="en-US"/>
              </w:rPr>
              <w:t>Section 5 (</w:t>
            </w:r>
            <w:r w:rsidR="00C20480">
              <w:rPr>
                <w:spacing w:val="1"/>
                <w:lang w:val="en-US"/>
              </w:rPr>
              <w:t>Planning</w:t>
            </w:r>
            <w:r>
              <w:rPr>
                <w:spacing w:val="1"/>
                <w:lang w:val="en-US"/>
              </w:rPr>
              <w:t xml:space="preserve"> </w:t>
            </w:r>
            <w:r w:rsidR="00693061">
              <w:rPr>
                <w:spacing w:val="1"/>
                <w:lang w:val="en-US"/>
              </w:rPr>
              <w:t xml:space="preserve">and Implementing) </w:t>
            </w:r>
            <w:r>
              <w:rPr>
                <w:spacing w:val="1"/>
                <w:lang w:val="en-US"/>
              </w:rPr>
              <w:t xml:space="preserve">as described below to determine </w:t>
            </w:r>
            <w:r w:rsidRPr="00FF53A1">
              <w:rPr>
                <w:spacing w:val="1"/>
                <w:lang w:val="en-US"/>
              </w:rPr>
              <w:t>whether or not VTS is the appropriate mechanism to improve the safety and efficiency of navigation, safety of life at sea and the protection of the marine environment for a particular waterway</w:t>
            </w:r>
            <w:r>
              <w:rPr>
                <w:spacing w:val="1"/>
                <w:lang w:val="en-US"/>
              </w:rPr>
              <w:t>.</w:t>
            </w:r>
          </w:p>
        </w:tc>
      </w:tr>
    </w:tbl>
    <w:p w14:paraId="1A9F6D22" w14:textId="77777777" w:rsidR="0049082A" w:rsidRPr="0059690F" w:rsidRDefault="0049082A" w:rsidP="00240A3C">
      <w:pPr>
        <w:pStyle w:val="Heading1"/>
      </w:pPr>
      <w:bookmarkStart w:id="15" w:name="_Toc46220288"/>
      <w:r w:rsidRPr="0059690F">
        <w:t>PLANNING</w:t>
      </w:r>
      <w:r w:rsidR="00994E07">
        <w:t xml:space="preserve"> </w:t>
      </w:r>
      <w:r w:rsidR="00D64BCC">
        <w:rPr>
          <w:caps w:val="0"/>
        </w:rPr>
        <w:t>AND IMPLEMENTING</w:t>
      </w:r>
      <w:bookmarkEnd w:id="15"/>
    </w:p>
    <w:p w14:paraId="712A7802" w14:textId="77777777" w:rsidR="000F59FB" w:rsidRDefault="00E60521" w:rsidP="000A683C">
      <w:pPr>
        <w:pStyle w:val="BodyText"/>
        <w:spacing w:before="120" w:line="240" w:lineRule="auto"/>
        <w:rPr>
          <w:lang w:val="en-US"/>
        </w:rPr>
      </w:pPr>
      <w:r w:rsidRPr="28D6785A">
        <w:rPr>
          <w:lang w:val="en-US"/>
        </w:rPr>
        <w:t xml:space="preserve">The implementation of VTS </w:t>
      </w:r>
      <w:r w:rsidR="00250141" w:rsidRPr="28D6785A">
        <w:rPr>
          <w:lang w:val="en-US"/>
        </w:rPr>
        <w:t xml:space="preserve">to improve the safety and efficiency of navigation, safety of life at sea and the protection of the marine environment, and its ongoing operation, is a significant investment.  </w:t>
      </w:r>
      <w:r w:rsidRPr="28D6785A">
        <w:rPr>
          <w:lang w:val="en-US"/>
        </w:rPr>
        <w:t xml:space="preserve"> </w:t>
      </w:r>
      <w:r w:rsidR="001451ED" w:rsidRPr="28D6785A">
        <w:rPr>
          <w:lang w:val="en-US"/>
        </w:rPr>
        <w:t xml:space="preserve">Careful planning </w:t>
      </w:r>
      <w:r w:rsidR="001D0035" w:rsidRPr="28D6785A">
        <w:rPr>
          <w:lang w:val="en-US"/>
        </w:rPr>
        <w:t>should</w:t>
      </w:r>
      <w:r w:rsidR="001451ED" w:rsidRPr="28D6785A">
        <w:rPr>
          <w:lang w:val="en-US"/>
        </w:rPr>
        <w:t xml:space="preserve"> </w:t>
      </w:r>
      <w:r w:rsidR="001D0035" w:rsidRPr="28D6785A">
        <w:rPr>
          <w:lang w:val="en-US"/>
        </w:rPr>
        <w:t>be undertaken</w:t>
      </w:r>
      <w:r w:rsidR="001451ED" w:rsidRPr="28D6785A">
        <w:rPr>
          <w:lang w:val="en-US"/>
        </w:rPr>
        <w:t xml:space="preserve"> to ensure </w:t>
      </w:r>
      <w:r w:rsidR="001D0035" w:rsidRPr="28D6785A">
        <w:rPr>
          <w:lang w:val="en-US"/>
        </w:rPr>
        <w:t>VTS</w:t>
      </w:r>
      <w:r w:rsidR="001451ED" w:rsidRPr="28D6785A">
        <w:rPr>
          <w:lang w:val="en-US"/>
        </w:rPr>
        <w:t xml:space="preserve"> is implemented effectively, </w:t>
      </w:r>
      <w:r w:rsidR="001D0035" w:rsidRPr="28D6785A">
        <w:rPr>
          <w:lang w:val="en-US"/>
        </w:rPr>
        <w:t>achieves</w:t>
      </w:r>
      <w:r w:rsidR="001451ED" w:rsidRPr="28D6785A">
        <w:rPr>
          <w:lang w:val="en-US"/>
        </w:rPr>
        <w:t xml:space="preserve"> its objectives and is sufficiently resourced and funded on an ongoing basis.</w:t>
      </w:r>
    </w:p>
    <w:p w14:paraId="054AC995" w14:textId="77777777" w:rsidR="00994E07" w:rsidRDefault="00F24155" w:rsidP="00217C60">
      <w:pPr>
        <w:pStyle w:val="BodyText"/>
        <w:spacing w:before="120" w:line="240" w:lineRule="auto"/>
      </w:pPr>
      <w:r>
        <w:t>When planning and implementing VTS a</w:t>
      </w:r>
      <w:r w:rsidR="2936DD42">
        <w:t xml:space="preserve"> project management approach </w:t>
      </w:r>
      <w:r w:rsidRPr="00F24155">
        <w:t xml:space="preserve">is recommended </w:t>
      </w:r>
      <w:r w:rsidR="2936DD42">
        <w:t xml:space="preserve">to </w:t>
      </w:r>
      <w:r w:rsidR="00111D94">
        <w:t>ensure the major deliverables, assumptions and constraints are clearly documented.  This will assist in defining the scope of the VTS, its goals and objectives that need to be met</w:t>
      </w:r>
      <w:r w:rsidR="00436542">
        <w:t xml:space="preserve">. </w:t>
      </w:r>
      <w:r w:rsidR="00994E07" w:rsidRPr="00524626">
        <w:t>Pr</w:t>
      </w:r>
      <w:r w:rsidR="00994E07">
        <w:t xml:space="preserve">oject management </w:t>
      </w:r>
      <w:r w:rsidR="00994E07" w:rsidRPr="00524626">
        <w:t xml:space="preserve">is considered as a discipline with the purpose to achieve specific goals and objectives by planning, organizing, motivating and controlling resources. </w:t>
      </w:r>
    </w:p>
    <w:p w14:paraId="21241F7D" w14:textId="77777777" w:rsidR="00994E07" w:rsidRDefault="00994E07" w:rsidP="00217C60">
      <w:pPr>
        <w:pStyle w:val="BodyText"/>
        <w:spacing w:before="120" w:line="240" w:lineRule="auto"/>
      </w:pPr>
      <w:r>
        <w:t>R</w:t>
      </w:r>
      <w:r w:rsidRPr="002A7FBA">
        <w:t>elevant international guidance prepared and published by appropriate international organizations</w:t>
      </w:r>
      <w:r>
        <w:t xml:space="preserve"> regarding project management should be taken into account, or where there are national requirements for project management, these should be used.</w:t>
      </w:r>
    </w:p>
    <w:tbl>
      <w:tblPr>
        <w:tblStyle w:val="TableGrid"/>
        <w:tblW w:w="0" w:type="auto"/>
        <w:shd w:val="clear" w:color="auto" w:fill="C6EDFF" w:themeFill="accent2" w:themeFillTint="33"/>
        <w:tblLook w:val="04A0" w:firstRow="1" w:lastRow="0" w:firstColumn="1" w:lastColumn="0" w:noHBand="0" w:noVBand="1"/>
      </w:tblPr>
      <w:tblGrid>
        <w:gridCol w:w="9918"/>
      </w:tblGrid>
      <w:tr w:rsidR="00994E07" w:rsidRPr="00994E07" w14:paraId="1F090E4F" w14:textId="77777777" w:rsidTr="00061F7A">
        <w:tc>
          <w:tcPr>
            <w:tcW w:w="9918" w:type="dxa"/>
            <w:shd w:val="clear" w:color="auto" w:fill="C6EDFF" w:themeFill="accent2" w:themeFillTint="33"/>
          </w:tcPr>
          <w:p w14:paraId="01D8C765" w14:textId="77777777" w:rsidR="004B2204" w:rsidRPr="00061F7A" w:rsidRDefault="004B2204" w:rsidP="004B2204">
            <w:pPr>
              <w:rPr>
                <w:rFonts w:ascii="Arial" w:hAnsi="Arial" w:cs="Arial"/>
                <w:sz w:val="22"/>
              </w:rPr>
            </w:pPr>
            <w:r w:rsidRPr="00061F7A">
              <w:rPr>
                <w:rFonts w:ascii="Arial" w:hAnsi="Arial" w:cs="Arial"/>
                <w:sz w:val="22"/>
              </w:rPr>
              <w:t>ISO 21500</w:t>
            </w:r>
            <w:r w:rsidR="00736FBC" w:rsidRPr="00061F7A">
              <w:rPr>
                <w:rFonts w:ascii="Arial" w:hAnsi="Arial" w:cs="Arial"/>
                <w:sz w:val="22"/>
              </w:rPr>
              <w:t>, Guidance on Project Management,</w:t>
            </w:r>
            <w:r w:rsidRPr="00061F7A">
              <w:rPr>
                <w:rFonts w:ascii="Arial" w:hAnsi="Arial" w:cs="Arial"/>
                <w:sz w:val="22"/>
              </w:rPr>
              <w:t xml:space="preserve"> is an international standard issued by </w:t>
            </w:r>
            <w:r w:rsidR="00736FBC" w:rsidRPr="00061F7A">
              <w:rPr>
                <w:rFonts w:ascii="Arial" w:hAnsi="Arial" w:cs="Arial"/>
                <w:sz w:val="22"/>
              </w:rPr>
              <w:t>the International Organization for Standardization (</w:t>
            </w:r>
            <w:r w:rsidRPr="00061F7A">
              <w:rPr>
                <w:rFonts w:ascii="Arial" w:hAnsi="Arial" w:cs="Arial"/>
                <w:sz w:val="22"/>
              </w:rPr>
              <w:t xml:space="preserve">ISO).  In </w:t>
            </w:r>
            <w:r w:rsidR="00D92AF3" w:rsidRPr="00061F7A">
              <w:rPr>
                <w:rFonts w:ascii="Arial" w:hAnsi="Arial" w:cs="Arial"/>
                <w:sz w:val="22"/>
              </w:rPr>
              <w:t>summary</w:t>
            </w:r>
            <w:r w:rsidRPr="00061F7A">
              <w:rPr>
                <w:rFonts w:ascii="Arial" w:hAnsi="Arial" w:cs="Arial"/>
                <w:sz w:val="22"/>
              </w:rPr>
              <w:t xml:space="preserve">, </w:t>
            </w:r>
            <w:r w:rsidR="00D92AF3" w:rsidRPr="00061F7A">
              <w:rPr>
                <w:rFonts w:ascii="Arial" w:hAnsi="Arial" w:cs="Arial"/>
                <w:sz w:val="22"/>
              </w:rPr>
              <w:t>the</w:t>
            </w:r>
            <w:r w:rsidRPr="00061F7A">
              <w:rPr>
                <w:rFonts w:ascii="Arial" w:hAnsi="Arial" w:cs="Arial"/>
                <w:sz w:val="22"/>
              </w:rPr>
              <w:t xml:space="preserve"> standard:</w:t>
            </w:r>
          </w:p>
          <w:p w14:paraId="74661E04" w14:textId="77777777" w:rsidR="004B2204" w:rsidRPr="00061F7A" w:rsidRDefault="004B2204" w:rsidP="004611E3">
            <w:pPr>
              <w:pStyle w:val="ListParagraph"/>
              <w:numPr>
                <w:ilvl w:val="0"/>
                <w:numId w:val="33"/>
              </w:numPr>
              <w:spacing w:after="120" w:line="240" w:lineRule="auto"/>
              <w:contextualSpacing w:val="0"/>
              <w:rPr>
                <w:rFonts w:ascii="Arial" w:hAnsi="Arial" w:cs="Arial"/>
              </w:rPr>
            </w:pPr>
            <w:r w:rsidRPr="00061F7A">
              <w:rPr>
                <w:rFonts w:ascii="Arial" w:hAnsi="Arial" w:cs="Arial"/>
              </w:rPr>
              <w:t>Provides high-level description of concepts and processes that are considered to form good practice in project management.</w:t>
            </w:r>
          </w:p>
          <w:p w14:paraId="0C9A85BB" w14:textId="77777777" w:rsidR="004B2204" w:rsidRPr="00061F7A" w:rsidRDefault="004B2204" w:rsidP="004611E3">
            <w:pPr>
              <w:pStyle w:val="ListParagraph"/>
              <w:numPr>
                <w:ilvl w:val="0"/>
                <w:numId w:val="33"/>
              </w:numPr>
              <w:spacing w:after="120" w:line="240" w:lineRule="auto"/>
              <w:contextualSpacing w:val="0"/>
              <w:rPr>
                <w:rFonts w:asciiTheme="minorHAnsi" w:hAnsiTheme="minorHAnsi" w:cstheme="minorHAnsi"/>
              </w:rPr>
            </w:pPr>
            <w:r w:rsidRPr="00061F7A">
              <w:rPr>
                <w:rFonts w:ascii="Arial" w:hAnsi="Arial" w:cs="Arial"/>
              </w:rPr>
              <w:lastRenderedPageBreak/>
              <w:t>Can be used by any type of organization, including public, private or community organizations, and for any type of project, irrespective of complexity, size or duration.</w:t>
            </w:r>
          </w:p>
        </w:tc>
      </w:tr>
    </w:tbl>
    <w:p w14:paraId="3976A918" w14:textId="77777777" w:rsidR="00A92AB1" w:rsidRDefault="008D500C" w:rsidP="00217C60">
      <w:pPr>
        <w:pStyle w:val="BodyText"/>
        <w:spacing w:before="120" w:line="240" w:lineRule="auto"/>
      </w:pPr>
      <w:r w:rsidRPr="008D500C">
        <w:lastRenderedPageBreak/>
        <w:t xml:space="preserve">Project management is </w:t>
      </w:r>
      <w:r w:rsidR="0015613D">
        <w:t>undertaken</w:t>
      </w:r>
      <w:r w:rsidRPr="008D500C">
        <w:t xml:space="preserve"> in phases in order to improve control and quality.</w:t>
      </w:r>
      <w:r w:rsidR="0015613D">
        <w:t xml:space="preserve"> </w:t>
      </w:r>
      <w:r w:rsidR="00A92AB1">
        <w:t xml:space="preserve"> </w:t>
      </w:r>
      <w:r w:rsidR="00A92AB1" w:rsidRPr="00A92AB1">
        <w:t xml:space="preserve">At the end of each phase, a review is typically conducted on the deliverable as well as the performance of the project team. This helps the team ascertain whether the project proceeds to the next phase or undergoes revision. </w:t>
      </w:r>
    </w:p>
    <w:p w14:paraId="1841C0A2" w14:textId="77777777" w:rsidR="001C637A" w:rsidRDefault="001C637A" w:rsidP="00C440F8">
      <w:pPr>
        <w:pStyle w:val="BodyText"/>
      </w:pPr>
      <w:r>
        <w:t xml:space="preserve">This section provides an overview of the five project management phases and the key areas for consideration as they relate to VTS: </w:t>
      </w:r>
    </w:p>
    <w:p w14:paraId="2D87C232" w14:textId="77777777" w:rsidR="00C440F8" w:rsidRDefault="00C440F8" w:rsidP="004611E3">
      <w:pPr>
        <w:pStyle w:val="BodyText"/>
        <w:numPr>
          <w:ilvl w:val="0"/>
          <w:numId w:val="34"/>
        </w:numPr>
      </w:pPr>
      <w:r w:rsidRPr="00C440F8">
        <w:rPr>
          <w:b/>
        </w:rPr>
        <w:t>Initiat</w:t>
      </w:r>
      <w:r w:rsidR="00B951A6">
        <w:rPr>
          <w:b/>
        </w:rPr>
        <w:t>ing</w:t>
      </w:r>
      <w:r>
        <w:t xml:space="preserve"> - </w:t>
      </w:r>
      <w:r w:rsidR="0015613D" w:rsidRPr="0015613D">
        <w:t>This marks the beginning of the project</w:t>
      </w:r>
      <w:r w:rsidR="0015613D">
        <w:t>.</w:t>
      </w:r>
      <w:r w:rsidR="0015613D" w:rsidRPr="0015613D">
        <w:t xml:space="preserve"> </w:t>
      </w:r>
      <w:r w:rsidRPr="00C440F8">
        <w:t xml:space="preserve">The goal of this phase is to define the </w:t>
      </w:r>
      <w:r w:rsidR="00B951A6">
        <w:t xml:space="preserve">project </w:t>
      </w:r>
      <w:r w:rsidRPr="00C440F8">
        <w:t>at a broad level</w:t>
      </w:r>
      <w:r w:rsidR="003E38E0">
        <w:t xml:space="preserve"> and </w:t>
      </w:r>
      <w:r w:rsidR="003E38E0" w:rsidRPr="003E38E0">
        <w:t>develop a business case</w:t>
      </w:r>
      <w:r w:rsidR="003E38E0">
        <w:t>.</w:t>
      </w:r>
    </w:p>
    <w:p w14:paraId="4C31CC9C" w14:textId="77777777" w:rsidR="00C440F8" w:rsidRDefault="00C440F8" w:rsidP="004611E3">
      <w:pPr>
        <w:pStyle w:val="BodyText"/>
        <w:numPr>
          <w:ilvl w:val="0"/>
          <w:numId w:val="34"/>
        </w:numPr>
      </w:pPr>
      <w:r w:rsidRPr="000235B3">
        <w:rPr>
          <w:b/>
        </w:rPr>
        <w:t>Planning</w:t>
      </w:r>
      <w:r>
        <w:t xml:space="preserve"> -</w:t>
      </w:r>
      <w:r w:rsidR="000235B3">
        <w:t xml:space="preserve"> </w:t>
      </w:r>
      <w:r w:rsidR="000235B3" w:rsidRPr="000235B3">
        <w:t xml:space="preserve">During this phase, the scope </w:t>
      </w:r>
      <w:r w:rsidR="00F9345E">
        <w:t xml:space="preserve">and goals </w:t>
      </w:r>
      <w:r w:rsidR="000235B3" w:rsidRPr="000235B3">
        <w:t xml:space="preserve">of the project </w:t>
      </w:r>
      <w:r w:rsidR="00217C60">
        <w:t>are</w:t>
      </w:r>
      <w:r w:rsidR="000235B3" w:rsidRPr="000235B3">
        <w:t xml:space="preserve"> defined and a project management plan is developed. </w:t>
      </w:r>
      <w:r w:rsidR="000235B3">
        <w:t xml:space="preserve"> </w:t>
      </w:r>
      <w:r w:rsidR="000235B3" w:rsidRPr="000235B3">
        <w:t>It involves identifying the cost, quality, available resources, and a realistic timetable</w:t>
      </w:r>
      <w:r w:rsidR="000235B3">
        <w:t>.</w:t>
      </w:r>
    </w:p>
    <w:p w14:paraId="2D834B59" w14:textId="77777777" w:rsidR="00C440F8" w:rsidRDefault="00C440F8" w:rsidP="004611E3">
      <w:pPr>
        <w:pStyle w:val="BodyText"/>
        <w:numPr>
          <w:ilvl w:val="0"/>
          <w:numId w:val="34"/>
        </w:numPr>
      </w:pPr>
      <w:r w:rsidRPr="0015613D">
        <w:rPr>
          <w:b/>
        </w:rPr>
        <w:t>Implementing</w:t>
      </w:r>
      <w:r w:rsidR="0015613D" w:rsidRPr="0015613D">
        <w:rPr>
          <w:b/>
        </w:rPr>
        <w:t xml:space="preserve"> </w:t>
      </w:r>
      <w:r>
        <w:t>-</w:t>
      </w:r>
      <w:r w:rsidR="007B6184">
        <w:t xml:space="preserve"> </w:t>
      </w:r>
      <w:r w:rsidR="0015613D" w:rsidRPr="0015613D">
        <w:t>This is the phase where deliverables are developed and completed</w:t>
      </w:r>
      <w:r w:rsidR="0015613D">
        <w:t>.</w:t>
      </w:r>
    </w:p>
    <w:p w14:paraId="20EE6489" w14:textId="77777777" w:rsidR="00C440F8" w:rsidRPr="00994E07" w:rsidRDefault="00C440F8" w:rsidP="004611E3">
      <w:pPr>
        <w:pStyle w:val="BodyText"/>
        <w:numPr>
          <w:ilvl w:val="0"/>
          <w:numId w:val="34"/>
        </w:numPr>
      </w:pPr>
      <w:r w:rsidRPr="00B951A6">
        <w:rPr>
          <w:b/>
        </w:rPr>
        <w:t xml:space="preserve">Controlling </w:t>
      </w:r>
      <w:r w:rsidR="00B951A6">
        <w:t xml:space="preserve">– </w:t>
      </w:r>
      <w:r w:rsidR="003E38E0" w:rsidRPr="003E38E0">
        <w:t xml:space="preserve">This phase </w:t>
      </w:r>
      <w:r w:rsidR="003E38E0">
        <w:t xml:space="preserve">is invariable carried out </w:t>
      </w:r>
      <w:r w:rsidR="003E38E0" w:rsidRPr="003E38E0">
        <w:t xml:space="preserve">simultaneously with </w:t>
      </w:r>
      <w:r w:rsidR="003E38E0">
        <w:t xml:space="preserve">Phase 3 (Implementing), </w:t>
      </w:r>
      <w:r w:rsidR="003E38E0" w:rsidRPr="003E38E0">
        <w:t>thereby ensures that project objectives and deliverables are met</w:t>
      </w:r>
      <w:r w:rsidR="003E38E0">
        <w:t xml:space="preserve">.  </w:t>
      </w:r>
      <w:r w:rsidR="00B951A6" w:rsidRPr="00B951A6">
        <w:t xml:space="preserve">This </w:t>
      </w:r>
      <w:r w:rsidR="003E38E0">
        <w:t xml:space="preserve">phase </w:t>
      </w:r>
      <w:r w:rsidR="00B951A6" w:rsidRPr="00B951A6">
        <w:t>is about measuring project progression and performance and ensuring that everything happening aligns with the project management plan</w:t>
      </w:r>
      <w:r w:rsidR="003E38E0">
        <w:t>.</w:t>
      </w:r>
    </w:p>
    <w:p w14:paraId="74938F05" w14:textId="77777777" w:rsidR="00C440F8" w:rsidRDefault="00C440F8" w:rsidP="004611E3">
      <w:pPr>
        <w:pStyle w:val="BodyText"/>
        <w:numPr>
          <w:ilvl w:val="0"/>
          <w:numId w:val="34"/>
        </w:numPr>
      </w:pPr>
      <w:r w:rsidRPr="00B951A6">
        <w:rPr>
          <w:b/>
        </w:rPr>
        <w:t>Closing</w:t>
      </w:r>
      <w:r>
        <w:t xml:space="preserve"> -</w:t>
      </w:r>
      <w:r w:rsidR="00B951A6">
        <w:t xml:space="preserve"> </w:t>
      </w:r>
      <w:r w:rsidR="00B951A6" w:rsidRPr="00B951A6">
        <w:t>The closing processes are used to formally establish that the project phase or project is finished</w:t>
      </w:r>
      <w:r w:rsidR="00B951A6">
        <w:t>.</w:t>
      </w:r>
    </w:p>
    <w:p w14:paraId="5BE295F2" w14:textId="24C3F8A1" w:rsidR="0040460B" w:rsidRPr="001733C4" w:rsidRDefault="0040460B" w:rsidP="001733C4">
      <w:pPr>
        <w:pStyle w:val="BodyText"/>
      </w:pPr>
      <w:r>
        <w:t xml:space="preserve">Where </w:t>
      </w:r>
      <w:r w:rsidR="00240489">
        <w:t xml:space="preserve">possible </w:t>
      </w:r>
      <w:r>
        <w:t>VTS personnel should</w:t>
      </w:r>
      <w:r w:rsidR="005A28BD">
        <w:t xml:space="preserve"> </w:t>
      </w:r>
      <w:r>
        <w:t xml:space="preserve">be engaged </w:t>
      </w:r>
      <w:r w:rsidR="005A28BD">
        <w:t xml:space="preserve">to ensure </w:t>
      </w:r>
      <w:r w:rsidR="00240489">
        <w:t>their</w:t>
      </w:r>
      <w:r w:rsidR="005A28BD">
        <w:t xml:space="preserve"> experience and input </w:t>
      </w:r>
      <w:r>
        <w:t xml:space="preserve">in these processes </w:t>
      </w:r>
      <w:r w:rsidR="005A28BD">
        <w:t xml:space="preserve">are taken into account.  This will also provide a sense of </w:t>
      </w:r>
      <w:r w:rsidR="005A28BD" w:rsidRPr="001733C4">
        <w:t xml:space="preserve">“ownership” </w:t>
      </w:r>
      <w:r w:rsidR="005A28BD">
        <w:t>with</w:t>
      </w:r>
      <w:r w:rsidR="005A28BD" w:rsidRPr="001733C4">
        <w:t xml:space="preserve"> the final result.</w:t>
      </w:r>
    </w:p>
    <w:p w14:paraId="1E9F4ABE" w14:textId="77777777" w:rsidR="007F1BD0" w:rsidRDefault="002C7B98" w:rsidP="00E85F18">
      <w:pPr>
        <w:pStyle w:val="Heading2"/>
      </w:pPr>
      <w:bookmarkStart w:id="16" w:name="_Toc46220289"/>
      <w:r>
        <w:t xml:space="preserve">Phase 1: </w:t>
      </w:r>
      <w:r w:rsidR="00994E07" w:rsidRPr="00994E07">
        <w:t>Initiati</w:t>
      </w:r>
      <w:r>
        <w:t>ng</w:t>
      </w:r>
      <w:bookmarkEnd w:id="16"/>
    </w:p>
    <w:p w14:paraId="60032F17" w14:textId="77777777" w:rsidR="00B16D42" w:rsidRPr="00B16D42" w:rsidRDefault="00610885" w:rsidP="00610885">
      <w:pPr>
        <w:pStyle w:val="BodyText"/>
      </w:pPr>
      <w:r w:rsidRPr="00610885">
        <w:t xml:space="preserve">The initiation phase is the beginning of the project. In this phase, the idea for the project is explored and elaborated. The goal </w:t>
      </w:r>
      <w:r w:rsidR="00B16D42" w:rsidRPr="00A94CDF">
        <w:t xml:space="preserve">of this phase is to define the </w:t>
      </w:r>
      <w:r w:rsidR="00B16D42">
        <w:t>proposed implementation</w:t>
      </w:r>
      <w:r w:rsidR="00B16D42" w:rsidRPr="00A94CDF">
        <w:t xml:space="preserve"> </w:t>
      </w:r>
      <w:r w:rsidR="00B16D42">
        <w:t xml:space="preserve">of VTS </w:t>
      </w:r>
      <w:r w:rsidR="00B16D42" w:rsidRPr="00A94CDF">
        <w:t>at a broad level</w:t>
      </w:r>
      <w:r>
        <w:t xml:space="preserve"> and its </w:t>
      </w:r>
      <w:r w:rsidR="00B16D42">
        <w:t xml:space="preserve">feasibility </w:t>
      </w:r>
      <w:r w:rsidR="00B16D42" w:rsidRPr="00121CAF">
        <w:t xml:space="preserve">to address the issues and problems </w:t>
      </w:r>
      <w:r w:rsidR="00B16D42">
        <w:t>associated with the volume of traffic and degree of risk in the waterway.</w:t>
      </w:r>
      <w:r w:rsidR="00B16D42" w:rsidRPr="00121CAF">
        <w:t xml:space="preserve">  </w:t>
      </w:r>
      <w:r w:rsidR="00B16D42" w:rsidRPr="00B16D42">
        <w:t>This is usually undertaken using:</w:t>
      </w:r>
    </w:p>
    <w:p w14:paraId="75327DEA" w14:textId="77777777" w:rsidR="00B16D42" w:rsidRPr="00B16D42" w:rsidRDefault="00B16D42" w:rsidP="00EC765C">
      <w:pPr>
        <w:pStyle w:val="Bullet1"/>
      </w:pPr>
      <w:r w:rsidRPr="00B16D42">
        <w:rPr>
          <w:b/>
          <w:u w:val="single"/>
        </w:rPr>
        <w:t>Business Case</w:t>
      </w:r>
      <w:r w:rsidRPr="00B16D42">
        <w:t xml:space="preserve"> - This document identifies the need for VTS.  In summary, it provides justification for impl</w:t>
      </w:r>
      <w:r w:rsidR="00045B04">
        <w:t>eme</w:t>
      </w:r>
      <w:r w:rsidRPr="00B16D42">
        <w:t>nting a VTS, including evaluation of the benefits, cost and risk of alternative options and provides a rationale for the preferred solution.</w:t>
      </w:r>
    </w:p>
    <w:p w14:paraId="2D155DD0" w14:textId="77777777" w:rsidR="00B16D42" w:rsidRPr="00B16D42" w:rsidRDefault="00B16D42" w:rsidP="00EC765C">
      <w:pPr>
        <w:pStyle w:val="Bullet1"/>
      </w:pPr>
      <w:r w:rsidRPr="00B16D42">
        <w:rPr>
          <w:b/>
          <w:u w:val="single"/>
        </w:rPr>
        <w:t>Feasibility study</w:t>
      </w:r>
      <w:r w:rsidRPr="00B16D42">
        <w:t xml:space="preserve"> – The purpose of a feasibility study is to</w:t>
      </w:r>
      <w:r w:rsidR="004C6F70" w:rsidRPr="004C6F70">
        <w:t xml:space="preserve"> </w:t>
      </w:r>
      <w:r w:rsidR="004C6F70">
        <w:t>e</w:t>
      </w:r>
      <w:r w:rsidR="004C6F70" w:rsidRPr="00B16D42">
        <w:t xml:space="preserve">stablish whether VTS is </w:t>
      </w:r>
      <w:r w:rsidR="004C6F70">
        <w:t xml:space="preserve">a </w:t>
      </w:r>
      <w:r w:rsidR="004C6F70" w:rsidRPr="00B16D42">
        <w:t>viable</w:t>
      </w:r>
      <w:r w:rsidR="004C6F70" w:rsidRPr="001F6C60">
        <w:t xml:space="preserve"> </w:t>
      </w:r>
      <w:r w:rsidR="00C27B3E">
        <w:t>solution to address the issue or problem.  T</w:t>
      </w:r>
      <w:r w:rsidR="004C6F70">
        <w:t>he following areas</w:t>
      </w:r>
      <w:r w:rsidR="00C27B3E">
        <w:t xml:space="preserve"> may be considered</w:t>
      </w:r>
      <w:r w:rsidRPr="00B16D42">
        <w:t>:</w:t>
      </w:r>
    </w:p>
    <w:p w14:paraId="27BCCC4E" w14:textId="77777777" w:rsidR="004C6F70" w:rsidRDefault="000359BB" w:rsidP="004611E3">
      <w:pPr>
        <w:pStyle w:val="BodyText"/>
        <w:numPr>
          <w:ilvl w:val="0"/>
          <w:numId w:val="35"/>
        </w:numPr>
      </w:pPr>
      <w:r>
        <w:t xml:space="preserve">Risk.  What is the risk associated with implementing a VTS?  Is the risk worthwhile to the authority based on perceived benefits?  </w:t>
      </w:r>
    </w:p>
    <w:p w14:paraId="10F69AB7" w14:textId="77777777" w:rsidR="004C6F70" w:rsidRDefault="004C6F70" w:rsidP="004611E3">
      <w:pPr>
        <w:pStyle w:val="BodyText"/>
        <w:numPr>
          <w:ilvl w:val="0"/>
          <w:numId w:val="35"/>
        </w:numPr>
      </w:pPr>
      <w:r>
        <w:t>Operational feasibility.  Does implementing a VTS meet the authorities needs by solving problems and/or taking advantage of identified opportunities</w:t>
      </w:r>
      <w:r w:rsidR="00D85172">
        <w:t>?</w:t>
      </w:r>
    </w:p>
    <w:p w14:paraId="5F9A11CE" w14:textId="77777777" w:rsidR="00045B04" w:rsidRDefault="00045B04" w:rsidP="004611E3">
      <w:pPr>
        <w:pStyle w:val="BodyText"/>
        <w:numPr>
          <w:ilvl w:val="0"/>
          <w:numId w:val="35"/>
        </w:numPr>
      </w:pPr>
      <w:r>
        <w:t>Legality.  What are the legal requirements to implement a VTS, and can these requirements be met?</w:t>
      </w:r>
    </w:p>
    <w:p w14:paraId="34A9F5EF" w14:textId="77777777" w:rsidR="000359BB" w:rsidRDefault="000359BB" w:rsidP="004611E3">
      <w:pPr>
        <w:pStyle w:val="BodyText"/>
        <w:numPr>
          <w:ilvl w:val="0"/>
          <w:numId w:val="35"/>
        </w:numPr>
      </w:pPr>
      <w:r>
        <w:t>Technical Capability.</w:t>
      </w:r>
      <w:r w:rsidRPr="000359BB">
        <w:t xml:space="preserve"> </w:t>
      </w:r>
      <w:r>
        <w:t>Does the authority have the technical capabilities and resources to undertake implementing a VTS?</w:t>
      </w:r>
    </w:p>
    <w:p w14:paraId="774CB374" w14:textId="04247635" w:rsidR="000359BB" w:rsidRDefault="000359BB" w:rsidP="004611E3">
      <w:pPr>
        <w:pStyle w:val="BodyText"/>
        <w:numPr>
          <w:ilvl w:val="0"/>
          <w:numId w:val="35"/>
        </w:numPr>
      </w:pPr>
      <w:r>
        <w:t xml:space="preserve">Budget. Does the authority have the financial resources available, and is the cost/benefit analysis sufficient to </w:t>
      </w:r>
      <w:r w:rsidR="00240489">
        <w:t xml:space="preserve">justify </w:t>
      </w:r>
      <w:r>
        <w:t>implementing a VTS</w:t>
      </w:r>
      <w:r w:rsidR="00240489">
        <w:t>?</w:t>
      </w:r>
    </w:p>
    <w:p w14:paraId="548D5CFB" w14:textId="77777777" w:rsidR="000359BB" w:rsidRDefault="000359BB" w:rsidP="004611E3">
      <w:pPr>
        <w:pStyle w:val="BodyText"/>
        <w:numPr>
          <w:ilvl w:val="0"/>
          <w:numId w:val="35"/>
        </w:numPr>
      </w:pPr>
      <w:r>
        <w:t>Time. Can a VTS be implemented in a reasonable timeline?</w:t>
      </w:r>
    </w:p>
    <w:p w14:paraId="4E34DC21" w14:textId="77777777" w:rsidR="00486474" w:rsidRPr="00D016AC" w:rsidRDefault="00486474" w:rsidP="00A7472F">
      <w:pPr>
        <w:pStyle w:val="BodyText"/>
        <w:rPr>
          <w:lang w:val="en-AU"/>
        </w:rPr>
      </w:pPr>
      <w:r>
        <w:rPr>
          <w:lang w:val="en-AU"/>
        </w:rPr>
        <w:t xml:space="preserve">This phase </w:t>
      </w:r>
      <w:r w:rsidR="00045B04">
        <w:rPr>
          <w:lang w:val="en-AU"/>
        </w:rPr>
        <w:t>invariably</w:t>
      </w:r>
      <w:r>
        <w:rPr>
          <w:lang w:val="en-AU"/>
        </w:rPr>
        <w:t xml:space="preserve"> involves a comprehensive </w:t>
      </w:r>
      <w:r w:rsidRPr="000F04B7">
        <w:rPr>
          <w:lang w:val="en-AU"/>
        </w:rPr>
        <w:t>information</w:t>
      </w:r>
      <w:r>
        <w:rPr>
          <w:lang w:val="en-AU"/>
        </w:rPr>
        <w:t xml:space="preserve"> g</w:t>
      </w:r>
      <w:r w:rsidRPr="000F04B7">
        <w:rPr>
          <w:lang w:val="en-AU"/>
        </w:rPr>
        <w:t>athering</w:t>
      </w:r>
      <w:r>
        <w:rPr>
          <w:lang w:val="en-AU"/>
        </w:rPr>
        <w:t xml:space="preserve"> and analysis process </w:t>
      </w:r>
      <w:r w:rsidRPr="000F04B7">
        <w:rPr>
          <w:lang w:val="en-AU"/>
        </w:rPr>
        <w:t>t</w:t>
      </w:r>
      <w:r>
        <w:rPr>
          <w:lang w:val="en-AU"/>
        </w:rPr>
        <w:t>o assist authorities</w:t>
      </w:r>
      <w:r>
        <w:rPr>
          <w:lang w:val="en-US"/>
        </w:rPr>
        <w:t>:</w:t>
      </w:r>
    </w:p>
    <w:p w14:paraId="5CEDBAC0" w14:textId="77777777" w:rsidR="00486474" w:rsidRPr="00486474" w:rsidRDefault="00486474" w:rsidP="001F6C60">
      <w:pPr>
        <w:pStyle w:val="Bullet1"/>
        <w:rPr>
          <w:lang w:val="en-US"/>
        </w:rPr>
      </w:pPr>
      <w:bookmarkStart w:id="17" w:name="OLE_LINK3"/>
      <w:bookmarkStart w:id="18" w:name="OLE_LINK4"/>
      <w:r w:rsidRPr="00486474">
        <w:rPr>
          <w:lang w:val="en-US"/>
        </w:rPr>
        <w:lastRenderedPageBreak/>
        <w:t xml:space="preserve">Identify and assess the all relevant </w:t>
      </w:r>
      <w:r w:rsidR="00C6164C">
        <w:rPr>
          <w:lang w:val="en-US"/>
        </w:rPr>
        <w:t xml:space="preserve">issues and </w:t>
      </w:r>
      <w:r w:rsidRPr="00486474">
        <w:rPr>
          <w:lang w:val="en-US"/>
        </w:rPr>
        <w:t xml:space="preserve">problems </w:t>
      </w:r>
      <w:bookmarkEnd w:id="17"/>
      <w:bookmarkEnd w:id="18"/>
      <w:r w:rsidRPr="00486474">
        <w:rPr>
          <w:lang w:val="en-US"/>
        </w:rPr>
        <w:t>in the maritime area concerned should be defined and analyzed.   The possible traffic problems could be related to:</w:t>
      </w:r>
    </w:p>
    <w:p w14:paraId="27222CA5" w14:textId="77777777" w:rsidR="00486474" w:rsidRPr="00486474" w:rsidRDefault="00486474" w:rsidP="00EC765C">
      <w:pPr>
        <w:pStyle w:val="Bullet2"/>
        <w:rPr>
          <w:lang w:val="en-US"/>
        </w:rPr>
      </w:pPr>
      <w:r w:rsidRPr="00486474">
        <w:rPr>
          <w:lang w:val="en-US"/>
        </w:rPr>
        <w:t>Interaction of maritime traffic;</w:t>
      </w:r>
    </w:p>
    <w:p w14:paraId="65178810" w14:textId="77777777" w:rsidR="00486474" w:rsidRPr="00486474" w:rsidRDefault="00486474" w:rsidP="00EC765C">
      <w:pPr>
        <w:pStyle w:val="Bullet2"/>
        <w:rPr>
          <w:lang w:val="en-US"/>
        </w:rPr>
      </w:pPr>
      <w:r w:rsidRPr="00486474">
        <w:rPr>
          <w:lang w:val="en-US"/>
        </w:rPr>
        <w:t>Volume and composition of traffic;</w:t>
      </w:r>
    </w:p>
    <w:p w14:paraId="52CBAAA6" w14:textId="77777777" w:rsidR="00486474" w:rsidRPr="00486474" w:rsidRDefault="00486474" w:rsidP="00EC765C">
      <w:pPr>
        <w:pStyle w:val="Bullet2"/>
        <w:rPr>
          <w:lang w:val="en-US"/>
        </w:rPr>
      </w:pPr>
      <w:r w:rsidRPr="00486474">
        <w:rPr>
          <w:lang w:val="en-US"/>
        </w:rPr>
        <w:t>Protection of the marine environment and the surrounding area;</w:t>
      </w:r>
    </w:p>
    <w:p w14:paraId="6A5E7E2A" w14:textId="77777777" w:rsidR="00486474" w:rsidRDefault="00486474" w:rsidP="00EC765C">
      <w:pPr>
        <w:pStyle w:val="Bullet2"/>
        <w:rPr>
          <w:lang w:val="en-US"/>
        </w:rPr>
      </w:pPr>
      <w:r w:rsidRPr="00486474">
        <w:rPr>
          <w:lang w:val="en-US"/>
        </w:rPr>
        <w:t>The local conditions such as geography, hydrological/meteorological, and tides.</w:t>
      </w:r>
    </w:p>
    <w:p w14:paraId="461B059F" w14:textId="4D0899CF" w:rsidR="00F41C21" w:rsidRDefault="005840E9" w:rsidP="00F41C21">
      <w:pPr>
        <w:pStyle w:val="BodyText"/>
        <w:rPr>
          <w:lang w:val="en-US"/>
        </w:rPr>
      </w:pPr>
      <w:r w:rsidRPr="005840E9">
        <w:rPr>
          <w:lang w:val="en-US"/>
        </w:rPr>
        <w:t xml:space="preserve">Whilst there are many different risk management methodologies, </w:t>
      </w:r>
      <w:r w:rsidRPr="00751144">
        <w:rPr>
          <w:highlight w:val="yellow"/>
          <w:lang w:val="en-US"/>
        </w:rPr>
        <w:t xml:space="preserve">IALA offers three risk management tools for assessing the risks in waterways when </w:t>
      </w:r>
      <w:ins w:id="19" w:author="Trainor, Neil" w:date="2020-07-21T10:35:00Z">
        <w:r w:rsidR="00751144" w:rsidRPr="00751144">
          <w:rPr>
            <w:highlight w:val="yellow"/>
            <w:lang w:val="en-US"/>
          </w:rPr>
          <w:t xml:space="preserve">initiating and planning a </w:t>
        </w:r>
      </w:ins>
      <w:del w:id="20" w:author="Trainor, Neil" w:date="2020-07-21T10:35:00Z">
        <w:r w:rsidRPr="00751144" w:rsidDel="00751144">
          <w:rPr>
            <w:highlight w:val="yellow"/>
            <w:lang w:val="en-US"/>
          </w:rPr>
          <w:delText xml:space="preserve">planning and implementing </w:delText>
        </w:r>
      </w:del>
      <w:r w:rsidRPr="00751144">
        <w:rPr>
          <w:highlight w:val="yellow"/>
          <w:lang w:val="en-US"/>
        </w:rPr>
        <w:t>VTS.</w:t>
      </w:r>
      <w:r w:rsidRPr="005840E9">
        <w:rPr>
          <w:lang w:val="en-US"/>
        </w:rPr>
        <w:t xml:space="preserve"> </w:t>
      </w:r>
      <w:r w:rsidR="00F41C21">
        <w:rPr>
          <w:lang w:val="en-US"/>
        </w:rPr>
        <w:t>At Annex 1 is a list of key considerations, many of which are incorporated in the IALA risk management toolbox, to assist in:</w:t>
      </w:r>
    </w:p>
    <w:p w14:paraId="15B381FA" w14:textId="77777777" w:rsidR="00486474" w:rsidRPr="00A70C2D" w:rsidRDefault="00486474" w:rsidP="00F41C21">
      <w:pPr>
        <w:pStyle w:val="Bullet1"/>
        <w:rPr>
          <w:spacing w:val="-2"/>
          <w:lang w:val="en-US"/>
        </w:rPr>
      </w:pPr>
      <w:r>
        <w:rPr>
          <w:lang w:val="en-US"/>
        </w:rPr>
        <w:t>Determin</w:t>
      </w:r>
      <w:r w:rsidR="00F41C21">
        <w:rPr>
          <w:lang w:val="en-US"/>
        </w:rPr>
        <w:t>ing</w:t>
      </w:r>
      <w:r>
        <w:rPr>
          <w:lang w:val="en-US"/>
        </w:rPr>
        <w:t xml:space="preserve"> t</w:t>
      </w:r>
      <w:r w:rsidRPr="008F3116">
        <w:rPr>
          <w:lang w:val="en-US"/>
        </w:rPr>
        <w:t>he need</w:t>
      </w:r>
      <w:r>
        <w:rPr>
          <w:lang w:val="en-US"/>
        </w:rPr>
        <w:t xml:space="preserve"> for VTS;</w:t>
      </w:r>
    </w:p>
    <w:p w14:paraId="228E05CD" w14:textId="77777777" w:rsidR="00486474" w:rsidRPr="005F7C10" w:rsidRDefault="00F41C21" w:rsidP="00F41C21">
      <w:pPr>
        <w:pStyle w:val="Bullet1"/>
        <w:rPr>
          <w:spacing w:val="-2"/>
          <w:lang w:val="en-US"/>
        </w:rPr>
      </w:pPr>
      <w:r>
        <w:rPr>
          <w:lang w:val="en-US"/>
        </w:rPr>
        <w:t xml:space="preserve">Defining </w:t>
      </w:r>
      <w:r w:rsidR="00486474">
        <w:rPr>
          <w:lang w:val="en-US"/>
        </w:rPr>
        <w:t>the</w:t>
      </w:r>
      <w:r w:rsidR="00486474" w:rsidRPr="008F3116">
        <w:rPr>
          <w:lang w:val="en-US"/>
        </w:rPr>
        <w:t xml:space="preserve"> </w:t>
      </w:r>
      <w:r w:rsidR="00486474">
        <w:t>functional requirements needed to achieve the desired level of safety and efficiency and protection of the environment; and</w:t>
      </w:r>
    </w:p>
    <w:p w14:paraId="3D8142DE" w14:textId="77777777" w:rsidR="00A7472F" w:rsidRPr="00A7472F" w:rsidRDefault="00F41C21" w:rsidP="00F41C21">
      <w:pPr>
        <w:pStyle w:val="Bullet1"/>
        <w:rPr>
          <w:spacing w:val="-2"/>
          <w:lang w:val="en-US"/>
        </w:rPr>
      </w:pPr>
      <w:r>
        <w:rPr>
          <w:lang w:val="en-US"/>
        </w:rPr>
        <w:t xml:space="preserve">Determining </w:t>
      </w:r>
      <w:r w:rsidR="00486474">
        <w:rPr>
          <w:lang w:val="en-US"/>
        </w:rPr>
        <w:t xml:space="preserve">the costs associated with implementing VTS and </w:t>
      </w:r>
      <w:r w:rsidR="00486474" w:rsidRPr="009D1510">
        <w:rPr>
          <w:lang w:val="en-US"/>
        </w:rPr>
        <w:t>whether the expected reduction in risk would be justified in terms of the level of investment require</w:t>
      </w:r>
      <w:r w:rsidR="00486474">
        <w:rPr>
          <w:lang w:val="en-US"/>
        </w:rPr>
        <w:t>d.</w:t>
      </w:r>
    </w:p>
    <w:tbl>
      <w:tblPr>
        <w:tblStyle w:val="TableGrid"/>
        <w:tblW w:w="0" w:type="auto"/>
        <w:tblInd w:w="137" w:type="dxa"/>
        <w:shd w:val="clear" w:color="auto" w:fill="E0E6F3" w:themeFill="accent5" w:themeFillTint="33"/>
        <w:tblLook w:val="04A0" w:firstRow="1" w:lastRow="0" w:firstColumn="1" w:lastColumn="0" w:noHBand="0" w:noVBand="1"/>
      </w:tblPr>
      <w:tblGrid>
        <w:gridCol w:w="9923"/>
      </w:tblGrid>
      <w:tr w:rsidR="00A7472F" w:rsidRPr="00994E07" w14:paraId="69AFD94D" w14:textId="77777777" w:rsidTr="00AB3CF8">
        <w:tc>
          <w:tcPr>
            <w:tcW w:w="9923" w:type="dxa"/>
            <w:shd w:val="clear" w:color="auto" w:fill="E0E6F3" w:themeFill="accent5" w:themeFillTint="33"/>
          </w:tcPr>
          <w:p w14:paraId="22EF1DBC" w14:textId="77777777" w:rsidR="00A7472F" w:rsidRDefault="00EC1BCF" w:rsidP="00EC1BCF">
            <w:pPr>
              <w:pStyle w:val="BodyText"/>
              <w:rPr>
                <w:rFonts w:cstheme="minorHAnsi"/>
              </w:rPr>
            </w:pPr>
            <w:r>
              <w:rPr>
                <w:rFonts w:cstheme="minorHAnsi"/>
              </w:rPr>
              <w:t>Key components of the IALA risk management toolbox</w:t>
            </w:r>
            <w:r w:rsidR="00053F71">
              <w:rPr>
                <w:rFonts w:cstheme="minorHAnsi"/>
              </w:rPr>
              <w:t xml:space="preserve"> include:</w:t>
            </w:r>
          </w:p>
          <w:p w14:paraId="4A547C07" w14:textId="77777777" w:rsidR="009E10D6" w:rsidRPr="009E10D6" w:rsidRDefault="00053F71" w:rsidP="009E10D6">
            <w:pPr>
              <w:pStyle w:val="BodyText"/>
              <w:rPr>
                <w:rFonts w:cstheme="minorHAnsi"/>
              </w:rPr>
            </w:pPr>
            <w:r w:rsidRPr="00053F71">
              <w:rPr>
                <w:rFonts w:cstheme="minorHAnsi"/>
                <w:b/>
              </w:rPr>
              <w:t>PAWSA</w:t>
            </w:r>
            <w:r>
              <w:rPr>
                <w:rFonts w:cstheme="minorHAnsi"/>
              </w:rPr>
              <w:t xml:space="preserve"> – </w:t>
            </w:r>
            <w:r w:rsidR="009E10D6" w:rsidRPr="009E10D6">
              <w:rPr>
                <w:rFonts w:cstheme="minorHAnsi"/>
              </w:rPr>
              <w:t xml:space="preserve">The Ports and Waterways Risk Assessment (PAWSA) </w:t>
            </w:r>
            <w:r w:rsidR="009E10D6">
              <w:rPr>
                <w:rFonts w:cstheme="minorHAnsi"/>
              </w:rPr>
              <w:t xml:space="preserve">tool </w:t>
            </w:r>
            <w:r w:rsidR="009E10D6" w:rsidRPr="009E10D6">
              <w:rPr>
                <w:rFonts w:cstheme="minorHAnsi"/>
              </w:rPr>
              <w:t>provides a structured and systematic approach to:</w:t>
            </w:r>
          </w:p>
          <w:p w14:paraId="2627045E" w14:textId="77777777" w:rsidR="009E10D6" w:rsidRPr="009E10D6" w:rsidRDefault="009E10D6" w:rsidP="009E10D6">
            <w:pPr>
              <w:pStyle w:val="Bullet1"/>
            </w:pPr>
            <w:r w:rsidRPr="009E10D6">
              <w:t>To identify major waterway safety hazards;</w:t>
            </w:r>
          </w:p>
          <w:p w14:paraId="41DF4C3C" w14:textId="77777777" w:rsidR="009E10D6" w:rsidRPr="009E10D6" w:rsidRDefault="009E10D6" w:rsidP="009E10D6">
            <w:pPr>
              <w:pStyle w:val="Bullet1"/>
            </w:pPr>
            <w:r w:rsidRPr="009E10D6">
              <w:t>Estimate risk levels, evaluate potential mitigation measures; and</w:t>
            </w:r>
          </w:p>
          <w:p w14:paraId="2E7C7B94" w14:textId="77777777" w:rsidR="009E10D6" w:rsidRPr="009E10D6" w:rsidRDefault="009E10D6" w:rsidP="009E10D6">
            <w:pPr>
              <w:pStyle w:val="Bullet1"/>
            </w:pPr>
            <w:r w:rsidRPr="009E10D6">
              <w:t>Set the stage for implementation of selected measures to reduce risk.</w:t>
            </w:r>
          </w:p>
          <w:p w14:paraId="789DB82D" w14:textId="77777777" w:rsidR="00053F71" w:rsidRPr="00053F71" w:rsidRDefault="009E10D6" w:rsidP="00053F71">
            <w:pPr>
              <w:pStyle w:val="BodyText"/>
              <w:rPr>
                <w:rFonts w:cstheme="minorHAnsi"/>
              </w:rPr>
            </w:pPr>
            <w:r w:rsidRPr="009E10D6">
              <w:rPr>
                <w:rFonts w:cstheme="minorHAnsi"/>
              </w:rPr>
              <w:t xml:space="preserve">As a </w:t>
            </w:r>
            <w:r w:rsidRPr="00A40835">
              <w:rPr>
                <w:rFonts w:cstheme="minorHAnsi"/>
                <w:i/>
              </w:rPr>
              <w:t>qualitative</w:t>
            </w:r>
            <w:r w:rsidRPr="009E10D6">
              <w:rPr>
                <w:rFonts w:cstheme="minorHAnsi"/>
              </w:rPr>
              <w:t xml:space="preserve"> tool, PAWSA is exploratory and the analysis seeks to get a deeper understanding of why a certain phenomenon occurs, its associated consequences and the potential effectiveness of </w:t>
            </w:r>
            <w:r>
              <w:rPr>
                <w:rFonts w:cstheme="minorHAnsi"/>
              </w:rPr>
              <w:t>additional mitigation measures.</w:t>
            </w:r>
          </w:p>
          <w:p w14:paraId="55AF8743" w14:textId="77777777" w:rsidR="00AB3CF8" w:rsidRPr="00053F71" w:rsidRDefault="00053F71" w:rsidP="00053F71">
            <w:pPr>
              <w:pStyle w:val="BodyText"/>
              <w:rPr>
                <w:rFonts w:cstheme="minorHAnsi"/>
              </w:rPr>
            </w:pPr>
            <w:r w:rsidRPr="00053F71">
              <w:rPr>
                <w:rFonts w:cstheme="minorHAnsi"/>
              </w:rPr>
              <w:t xml:space="preserve">A comprehensive explanation of PAWSA Mk II can be found in IALA Guideline 1124 </w:t>
            </w:r>
            <w:hyperlink r:id="rId26" w:history="1">
              <w:r w:rsidR="00AB3CF8" w:rsidRPr="00CB71D9">
                <w:rPr>
                  <w:rStyle w:val="Hyperlink"/>
                  <w:rFonts w:cstheme="minorHAnsi"/>
                  <w:highlight w:val="yellow"/>
                </w:rPr>
                <w:t>https://www.iala-aism.org/product/g1124-use-ports-waterways-safety-assessment-pawsa-mkii-tool/</w:t>
              </w:r>
            </w:hyperlink>
          </w:p>
          <w:p w14:paraId="49E50B5A" w14:textId="77777777" w:rsidR="00053F71" w:rsidRPr="00053F71" w:rsidRDefault="00053F71" w:rsidP="00053F71">
            <w:pPr>
              <w:pStyle w:val="BodyText"/>
              <w:rPr>
                <w:rFonts w:cstheme="minorHAnsi"/>
              </w:rPr>
            </w:pPr>
            <w:r w:rsidRPr="00C500A7">
              <w:rPr>
                <w:rFonts w:cstheme="minorHAnsi"/>
                <w:b/>
              </w:rPr>
              <w:t>IWRAP</w:t>
            </w:r>
            <w:r>
              <w:rPr>
                <w:rFonts w:cstheme="minorHAnsi"/>
              </w:rPr>
              <w:t xml:space="preserve"> - </w:t>
            </w:r>
            <w:r w:rsidR="009E10D6" w:rsidRPr="009E10D6">
              <w:rPr>
                <w:rFonts w:cstheme="minorHAnsi"/>
              </w:rPr>
              <w:t xml:space="preserve">The IALA Waterway Risk Assessment Program (IWRAP) risk assessment process provides a standardized, </w:t>
            </w:r>
            <w:r w:rsidR="009E10D6" w:rsidRPr="00A40835">
              <w:rPr>
                <w:rFonts w:cstheme="minorHAnsi"/>
                <w:i/>
              </w:rPr>
              <w:t>quantitative</w:t>
            </w:r>
            <w:r w:rsidR="009E10D6" w:rsidRPr="009E10D6">
              <w:rPr>
                <w:rFonts w:cstheme="minorHAnsi"/>
              </w:rPr>
              <w:t xml:space="preserve"> method to evaluate the probability of collisions and groundings in a given waterway.  Using AIS data IWRAP is a Windows-based software program, allowing for different scenarios to be developed, so that changes such as those in traffic volume or composition, route geometry, aids to navigation or the introduction of other mitigating measures, can be modelled.</w:t>
            </w:r>
          </w:p>
          <w:p w14:paraId="72F158C1" w14:textId="77777777" w:rsidR="00AB3CF8" w:rsidRPr="00053F71" w:rsidRDefault="00053F71" w:rsidP="00053F71">
            <w:pPr>
              <w:pStyle w:val="BodyText"/>
              <w:rPr>
                <w:rFonts w:cstheme="minorHAnsi"/>
              </w:rPr>
            </w:pPr>
            <w:r w:rsidRPr="00053F71">
              <w:rPr>
                <w:rFonts w:cstheme="minorHAnsi"/>
              </w:rPr>
              <w:t xml:space="preserve">A comprehensive explanation of IWARP MKII can be found in IALA Guideline 1123 </w:t>
            </w:r>
            <w:hyperlink r:id="rId27" w:history="1">
              <w:r w:rsidR="00AB3CF8" w:rsidRPr="00CB71D9">
                <w:rPr>
                  <w:rStyle w:val="Hyperlink"/>
                  <w:rFonts w:cstheme="minorHAnsi"/>
                  <w:highlight w:val="yellow"/>
                </w:rPr>
                <w:t>https://www.iala-aism.org/product/g1123-use-iala-waterway-risk-assessment-programme-iwrap-mkii/</w:t>
              </w:r>
            </w:hyperlink>
          </w:p>
          <w:p w14:paraId="2FE6D4E2" w14:textId="77777777" w:rsidR="009E10D6" w:rsidRPr="009E10D6" w:rsidRDefault="00053F71" w:rsidP="009E10D6">
            <w:pPr>
              <w:pStyle w:val="BodyText"/>
              <w:rPr>
                <w:rFonts w:cstheme="minorHAnsi"/>
              </w:rPr>
            </w:pPr>
            <w:r w:rsidRPr="00C500A7">
              <w:rPr>
                <w:rFonts w:cstheme="minorHAnsi"/>
                <w:b/>
              </w:rPr>
              <w:t xml:space="preserve">SIRA </w:t>
            </w:r>
            <w:r>
              <w:rPr>
                <w:rFonts w:cstheme="minorHAnsi"/>
              </w:rPr>
              <w:t xml:space="preserve">- </w:t>
            </w:r>
            <w:r w:rsidRPr="00053F71">
              <w:rPr>
                <w:rFonts w:cstheme="minorHAnsi"/>
              </w:rPr>
              <w:t xml:space="preserve">The Simplified IALA Risk Assessment </w:t>
            </w:r>
            <w:r w:rsidR="009E10D6" w:rsidRPr="00053F71">
              <w:rPr>
                <w:rFonts w:cstheme="minorHAnsi"/>
              </w:rPr>
              <w:t xml:space="preserve">(SIRA) </w:t>
            </w:r>
            <w:r w:rsidR="009E10D6">
              <w:rPr>
                <w:rFonts w:cstheme="minorHAnsi"/>
              </w:rPr>
              <w:t>is</w:t>
            </w:r>
            <w:r w:rsidRPr="00053F71">
              <w:rPr>
                <w:rFonts w:cstheme="minorHAnsi"/>
              </w:rPr>
              <w:t xml:space="preserve"> </w:t>
            </w:r>
            <w:r w:rsidR="009E10D6" w:rsidRPr="009E10D6">
              <w:rPr>
                <w:rFonts w:cstheme="minorHAnsi"/>
              </w:rPr>
              <w:t xml:space="preserve">a </w:t>
            </w:r>
            <w:r w:rsidR="009E10D6" w:rsidRPr="00A40835">
              <w:rPr>
                <w:rFonts w:cstheme="minorHAnsi"/>
                <w:i/>
                <w:iCs/>
              </w:rPr>
              <w:t>simplified</w:t>
            </w:r>
            <w:r w:rsidR="009E10D6" w:rsidRPr="009E10D6">
              <w:rPr>
                <w:rFonts w:cstheme="minorHAnsi"/>
              </w:rPr>
              <w:t xml:space="preserve"> </w:t>
            </w:r>
            <w:r w:rsidR="009E10D6" w:rsidRPr="00A40835">
              <w:rPr>
                <w:rFonts w:cstheme="minorHAnsi"/>
                <w:i/>
              </w:rPr>
              <w:t>qualitative</w:t>
            </w:r>
            <w:r w:rsidR="009E10D6" w:rsidRPr="009E10D6">
              <w:rPr>
                <w:rFonts w:cstheme="minorHAnsi"/>
              </w:rPr>
              <w:t xml:space="preserve"> method to assess the volume of traffic and degree of risk and identify potential risk mitigation options to reduce the risks to acceptable levels.</w:t>
            </w:r>
          </w:p>
          <w:p w14:paraId="4581A3D0" w14:textId="77777777" w:rsidR="00053F71" w:rsidRDefault="009E10D6" w:rsidP="009E10D6">
            <w:pPr>
              <w:pStyle w:val="BodyText"/>
              <w:rPr>
                <w:rFonts w:cstheme="minorHAnsi"/>
              </w:rPr>
            </w:pPr>
            <w:r w:rsidRPr="009E10D6">
              <w:rPr>
                <w:rFonts w:cstheme="minorHAnsi"/>
              </w:rPr>
              <w:t>SIRA is particularly applicable where good quality AIS data, on which IWRAP depends, is not available or where access to individuals with the necessary level of experience in the risk categories used by PAWSA is limited.</w:t>
            </w:r>
          </w:p>
          <w:p w14:paraId="197647DE" w14:textId="77777777" w:rsidR="00AB3CF8" w:rsidRPr="004B2204" w:rsidRDefault="00053F71" w:rsidP="00AB3CF8">
            <w:pPr>
              <w:pStyle w:val="BodyText"/>
              <w:rPr>
                <w:rFonts w:cstheme="minorHAnsi"/>
              </w:rPr>
            </w:pPr>
            <w:r w:rsidRPr="00053F71">
              <w:rPr>
                <w:rFonts w:cstheme="minorHAnsi"/>
              </w:rPr>
              <w:t xml:space="preserve">A comprehensive explanation of SIRA can be found in IALA Guideline 1138 </w:t>
            </w:r>
            <w:hyperlink r:id="rId28" w:history="1">
              <w:r w:rsidR="00AB3CF8" w:rsidRPr="00CB71D9">
                <w:rPr>
                  <w:rStyle w:val="Hyperlink"/>
                  <w:rFonts w:cstheme="minorHAnsi"/>
                  <w:highlight w:val="yellow"/>
                </w:rPr>
                <w:t>https://www.iala-aism.org/product/g1138-use-simplified-iala-risk-assessment-method-sira/</w:t>
              </w:r>
            </w:hyperlink>
          </w:p>
        </w:tc>
      </w:tr>
    </w:tbl>
    <w:p w14:paraId="1A304E05" w14:textId="77777777" w:rsidR="00610885" w:rsidRDefault="0029097D" w:rsidP="001746F8">
      <w:pPr>
        <w:pStyle w:val="BodyText"/>
        <w:spacing w:before="120" w:line="240" w:lineRule="auto"/>
      </w:pPr>
      <w:r>
        <w:lastRenderedPageBreak/>
        <w:t>A key outcome of t</w:t>
      </w:r>
      <w:r w:rsidRPr="0029097D">
        <w:t xml:space="preserve">he Project Initiation phase </w:t>
      </w:r>
      <w:r>
        <w:t>is the</w:t>
      </w:r>
      <w:r w:rsidRPr="0029097D">
        <w:t xml:space="preserve"> determin</w:t>
      </w:r>
      <w:r>
        <w:t xml:space="preserve">ation of </w:t>
      </w:r>
      <w:r w:rsidRPr="0029097D">
        <w:t xml:space="preserve">the project’s viability prior to committing the required staff, materials, and finances to the project.  </w:t>
      </w:r>
      <w:r w:rsidR="00610885">
        <w:t xml:space="preserve">Completion of this phase </w:t>
      </w:r>
      <w:r w:rsidR="00B47721">
        <w:t>will enable authorities to determine whether</w:t>
      </w:r>
      <w:r w:rsidR="00610885">
        <w:t>:</w:t>
      </w:r>
    </w:p>
    <w:p w14:paraId="4A2DD0A3" w14:textId="77777777" w:rsidR="00610885" w:rsidRDefault="00610885" w:rsidP="004611E3">
      <w:pPr>
        <w:pStyle w:val="BodyText"/>
        <w:numPr>
          <w:ilvl w:val="0"/>
          <w:numId w:val="37"/>
        </w:numPr>
        <w:spacing w:before="120" w:line="240" w:lineRule="auto"/>
      </w:pPr>
      <w:r w:rsidRPr="00610885">
        <w:t xml:space="preserve">VTS </w:t>
      </w:r>
      <w:r>
        <w:t>provides a</w:t>
      </w:r>
      <w:r w:rsidRPr="00610885">
        <w:t xml:space="preserve"> viable solution to address the issue</w:t>
      </w:r>
      <w:r>
        <w:t>s</w:t>
      </w:r>
      <w:r w:rsidRPr="00610885">
        <w:t xml:space="preserve"> </w:t>
      </w:r>
      <w:r>
        <w:t>and</w:t>
      </w:r>
      <w:r w:rsidRPr="00610885">
        <w:t xml:space="preserve"> problem</w:t>
      </w:r>
      <w:r>
        <w:t xml:space="preserve">s identified and assessed as part of the feasibility study </w:t>
      </w:r>
      <w:r w:rsidR="00B47721">
        <w:t xml:space="preserve">and </w:t>
      </w:r>
      <w:r w:rsidR="00B956F1">
        <w:t xml:space="preserve">to </w:t>
      </w:r>
      <w:r w:rsidR="00B47721">
        <w:t>proceed to</w:t>
      </w:r>
      <w:r w:rsidR="00B47721" w:rsidRPr="00B20DFF">
        <w:t xml:space="preserve"> Phase 2 (Planning) and Phase 3 (Implementing)</w:t>
      </w:r>
      <w:r w:rsidR="00B47721">
        <w:t xml:space="preserve">, or </w:t>
      </w:r>
    </w:p>
    <w:p w14:paraId="5AA9C73E" w14:textId="77777777" w:rsidR="00DE1748" w:rsidRDefault="00DE1748" w:rsidP="004611E3">
      <w:pPr>
        <w:pStyle w:val="BodyText"/>
        <w:numPr>
          <w:ilvl w:val="0"/>
          <w:numId w:val="37"/>
        </w:numPr>
        <w:spacing w:before="120" w:line="240" w:lineRule="auto"/>
      </w:pPr>
      <w:r w:rsidRPr="00DE1748">
        <w:t>Alternative passive traffic management measures may adequately address the issues and problems identified</w:t>
      </w:r>
      <w:r>
        <w:t>.</w:t>
      </w:r>
      <w:r w:rsidRPr="00DE1748">
        <w:t xml:space="preserve"> </w:t>
      </w:r>
      <w:r>
        <w:t xml:space="preserve"> </w:t>
      </w:r>
      <w:r w:rsidRPr="001316C6">
        <w:t xml:space="preserve">Examples of possible passive traffic management measures are provided at </w:t>
      </w:r>
      <w:r>
        <w:t>Annex 2.</w:t>
      </w:r>
    </w:p>
    <w:p w14:paraId="3E4D810C" w14:textId="77777777" w:rsidR="00B47721" w:rsidRDefault="00061F7A" w:rsidP="004611E3">
      <w:pPr>
        <w:pStyle w:val="BodyText"/>
        <w:numPr>
          <w:ilvl w:val="0"/>
          <w:numId w:val="37"/>
        </w:numPr>
        <w:spacing w:before="120" w:line="240" w:lineRule="auto"/>
      </w:pPr>
      <w:r>
        <w:t xml:space="preserve">VTS should </w:t>
      </w:r>
      <w:r w:rsidR="00DE1748">
        <w:t xml:space="preserve">be implemented, possibly </w:t>
      </w:r>
      <w:r w:rsidR="00B47721">
        <w:t>in conjunction with additional</w:t>
      </w:r>
      <w:r w:rsidR="00DE1748">
        <w:t xml:space="preserve"> or enhanced</w:t>
      </w:r>
      <w:r w:rsidR="00B47721">
        <w:t xml:space="preserve"> pass</w:t>
      </w:r>
      <w:r>
        <w:t>ive traffic management measures</w:t>
      </w:r>
      <w:r w:rsidR="001316C6" w:rsidRPr="001316C6">
        <w:t xml:space="preserve">. </w:t>
      </w:r>
    </w:p>
    <w:p w14:paraId="3E5C75F0" w14:textId="77777777" w:rsidR="007F1BD0" w:rsidRDefault="00994E07" w:rsidP="00E85F18">
      <w:pPr>
        <w:pStyle w:val="Heading2"/>
      </w:pPr>
      <w:bookmarkStart w:id="21" w:name="_Toc42253064"/>
      <w:bookmarkStart w:id="22" w:name="_Toc46220290"/>
      <w:bookmarkEnd w:id="21"/>
      <w:r w:rsidRPr="00994E07">
        <w:t>Phase 2</w:t>
      </w:r>
      <w:r w:rsidRPr="004F29FE">
        <w:t>: Planning</w:t>
      </w:r>
      <w:bookmarkEnd w:id="22"/>
    </w:p>
    <w:tbl>
      <w:tblPr>
        <w:tblStyle w:val="TableGrid"/>
        <w:tblW w:w="0" w:type="auto"/>
        <w:shd w:val="clear" w:color="auto" w:fill="C2F9FF" w:themeFill="accent4" w:themeFillTint="33"/>
        <w:tblLook w:val="04A0" w:firstRow="1" w:lastRow="0" w:firstColumn="1" w:lastColumn="0" w:noHBand="0" w:noVBand="1"/>
      </w:tblPr>
      <w:tblGrid>
        <w:gridCol w:w="9770"/>
      </w:tblGrid>
      <w:tr w:rsidR="00A71BAA" w:rsidRPr="00A71BAA" w14:paraId="75500805" w14:textId="77777777" w:rsidTr="007E7579">
        <w:tc>
          <w:tcPr>
            <w:tcW w:w="9770" w:type="dxa"/>
            <w:shd w:val="clear" w:color="auto" w:fill="C2F9FF" w:themeFill="accent4" w:themeFillTint="33"/>
          </w:tcPr>
          <w:p w14:paraId="7C254416" w14:textId="77777777" w:rsidR="00A71BAA" w:rsidRPr="00A71BAA" w:rsidRDefault="00A71BAA" w:rsidP="00A71BAA">
            <w:pPr>
              <w:spacing w:before="120" w:after="120" w:line="240" w:lineRule="auto"/>
              <w:rPr>
                <w:rFonts w:ascii="Arial" w:hAnsi="Arial" w:cs="Arial"/>
                <w:sz w:val="22"/>
              </w:rPr>
            </w:pPr>
            <w:r w:rsidRPr="00A71BAA">
              <w:rPr>
                <w:rFonts w:ascii="Arial" w:hAnsi="Arial" w:cs="Arial"/>
                <w:sz w:val="22"/>
              </w:rPr>
              <w:t>In the planning phase authorities should ensure:</w:t>
            </w:r>
          </w:p>
          <w:p w14:paraId="3CB20045" w14:textId="77777777" w:rsidR="00A71BAA" w:rsidRPr="00A71BAA" w:rsidRDefault="00A71BAA" w:rsidP="004611E3">
            <w:pPr>
              <w:pStyle w:val="ListParagraph"/>
              <w:numPr>
                <w:ilvl w:val="0"/>
                <w:numId w:val="38"/>
              </w:numPr>
              <w:spacing w:after="120" w:line="240" w:lineRule="auto"/>
              <w:ind w:left="357" w:hanging="357"/>
              <w:contextualSpacing w:val="0"/>
              <w:rPr>
                <w:rFonts w:ascii="Arial" w:hAnsi="Arial" w:cs="Arial"/>
              </w:rPr>
            </w:pPr>
            <w:r w:rsidRPr="00A71BAA">
              <w:rPr>
                <w:rFonts w:ascii="Arial" w:hAnsi="Arial" w:cs="Arial"/>
              </w:rPr>
              <w:t>They are conversant with all IALA Standards, Recommendations, Guidelines and Model Courses specifically related to the implementation and operation of VTS; and</w:t>
            </w:r>
          </w:p>
          <w:p w14:paraId="13C12FB6" w14:textId="77777777" w:rsidR="00A71BAA" w:rsidRPr="00793A29" w:rsidRDefault="00A71BAA" w:rsidP="004611E3">
            <w:pPr>
              <w:pStyle w:val="ListParagraph"/>
              <w:numPr>
                <w:ilvl w:val="0"/>
                <w:numId w:val="38"/>
              </w:numPr>
              <w:spacing w:after="120" w:line="240" w:lineRule="auto"/>
              <w:ind w:left="357" w:hanging="357"/>
              <w:contextualSpacing w:val="0"/>
              <w:rPr>
                <w:rFonts w:ascii="Arial" w:hAnsi="Arial" w:cs="Arial"/>
              </w:rPr>
            </w:pPr>
            <w:r w:rsidRPr="00A71BAA">
              <w:rPr>
                <w:rFonts w:ascii="Arial" w:hAnsi="Arial" w:cs="Arial"/>
              </w:rPr>
              <w:t>They can demonstrate compliance with all the normative provisions of these Standards</w:t>
            </w:r>
            <w:r w:rsidR="00317436">
              <w:rPr>
                <w:rFonts w:ascii="Arial" w:hAnsi="Arial" w:cs="Arial"/>
              </w:rPr>
              <w:t xml:space="preserve"> described in Section </w:t>
            </w:r>
            <w:r w:rsidR="00317436" w:rsidRPr="00317436">
              <w:rPr>
                <w:rFonts w:ascii="Arial" w:hAnsi="Arial" w:cs="Arial"/>
                <w:highlight w:val="yellow"/>
              </w:rPr>
              <w:t>4.3</w:t>
            </w:r>
            <w:r w:rsidRPr="00A71BAA">
              <w:rPr>
                <w:rFonts w:ascii="Arial" w:hAnsi="Arial" w:cs="Arial"/>
              </w:rPr>
              <w:t>.</w:t>
            </w:r>
          </w:p>
        </w:tc>
      </w:tr>
    </w:tbl>
    <w:p w14:paraId="1A509CC8" w14:textId="77777777" w:rsidR="00994E07" w:rsidRDefault="00C27B3E" w:rsidP="00B956F1">
      <w:pPr>
        <w:pStyle w:val="BodyText"/>
        <w:spacing w:before="120" w:line="240" w:lineRule="auto"/>
      </w:pPr>
      <w:r>
        <w:t xml:space="preserve">Once the project is approved to move forward based on </w:t>
      </w:r>
      <w:r w:rsidR="00B6789B">
        <w:t xml:space="preserve">the outcomes from Phase </w:t>
      </w:r>
      <w:r w:rsidR="00A40835">
        <w:t>1</w:t>
      </w:r>
      <w:r>
        <w:t>, the planning phase</w:t>
      </w:r>
      <w:r w:rsidR="00B6789B">
        <w:t xml:space="preserve"> commences</w:t>
      </w:r>
      <w:r>
        <w:t xml:space="preserve">. </w:t>
      </w:r>
      <w:r w:rsidR="00994E07" w:rsidRPr="00881166">
        <w:t xml:space="preserve">This phase is key to successful </w:t>
      </w:r>
      <w:r w:rsidR="00B6789B">
        <w:t>delivery</w:t>
      </w:r>
      <w:r w:rsidR="00994E07" w:rsidRPr="00881166">
        <w:t xml:space="preserve"> and focuses on developing a roadmap </w:t>
      </w:r>
      <w:r w:rsidR="00994E07">
        <w:t>for</w:t>
      </w:r>
      <w:r w:rsidR="00994E07" w:rsidRPr="00881166">
        <w:t xml:space="preserve"> everyone </w:t>
      </w:r>
      <w:r w:rsidR="00994E07">
        <w:t>to</w:t>
      </w:r>
      <w:r w:rsidR="00994E07" w:rsidRPr="00881166">
        <w:t xml:space="preserve"> follow</w:t>
      </w:r>
      <w:r w:rsidR="00994E07">
        <w:t>.</w:t>
      </w:r>
      <w:r w:rsidR="00994E07" w:rsidRPr="00015E26">
        <w:t xml:space="preserve"> </w:t>
      </w:r>
      <w:r w:rsidR="00994E07">
        <w:t xml:space="preserve"> </w:t>
      </w:r>
    </w:p>
    <w:p w14:paraId="219B6CF7" w14:textId="77777777" w:rsidR="009F4755" w:rsidRDefault="000F7B47" w:rsidP="009F4755">
      <w:pPr>
        <w:pStyle w:val="BodyText"/>
      </w:pPr>
      <w:r>
        <w:t>Information collated in Phase 1 as part of preparing documents such as a business case and feasibility study will provide input to the planning phase.  This includes the preparation of key documents associated with the planning phase such as:</w:t>
      </w:r>
    </w:p>
    <w:p w14:paraId="62AFFE12" w14:textId="77777777" w:rsidR="009F4755" w:rsidRDefault="009F4755" w:rsidP="009F4755">
      <w:pPr>
        <w:pStyle w:val="Bullet1"/>
      </w:pPr>
      <w:r w:rsidRPr="00317436">
        <w:rPr>
          <w:b/>
        </w:rPr>
        <w:t>Project plan</w:t>
      </w:r>
      <w:r w:rsidR="00317436">
        <w:t xml:space="preserve"> -</w:t>
      </w:r>
      <w:r>
        <w:t xml:space="preserve"> Identify the project timeline, including the phases of the project, the tasks to be performed, and possible constraints.  Financial budgets</w:t>
      </w:r>
      <w:r w:rsidRPr="009F4755">
        <w:t xml:space="preserve"> </w:t>
      </w:r>
      <w:r>
        <w:t>should be estimated, resources and consideration given to quality deliverables.</w:t>
      </w:r>
    </w:p>
    <w:p w14:paraId="14B2D72D" w14:textId="2E48D1DF" w:rsidR="00591788" w:rsidRDefault="00B6789B" w:rsidP="003B21FF">
      <w:pPr>
        <w:pStyle w:val="Bullet1"/>
      </w:pPr>
      <w:r w:rsidRPr="00591788">
        <w:rPr>
          <w:b/>
        </w:rPr>
        <w:t>Functional requirements</w:t>
      </w:r>
      <w:r w:rsidR="00A44E1C">
        <w:rPr>
          <w:b/>
        </w:rPr>
        <w:t xml:space="preserve"> -</w:t>
      </w:r>
      <w:r>
        <w:t xml:space="preserve"> </w:t>
      </w:r>
      <w:r w:rsidR="00841012">
        <w:t>T</w:t>
      </w:r>
      <w:r w:rsidR="004E7A52">
        <w:t>he functional requirements</w:t>
      </w:r>
      <w:r w:rsidR="00841012">
        <w:t xml:space="preserve"> address the issues and problems identified in phase 1</w:t>
      </w:r>
      <w:r w:rsidR="004E7A52">
        <w:t>.</w:t>
      </w:r>
      <w:r w:rsidR="00591788">
        <w:t xml:space="preserve"> </w:t>
      </w:r>
    </w:p>
    <w:p w14:paraId="2BF59CA3" w14:textId="54534F4F" w:rsidR="00591788" w:rsidRPr="003B21FF" w:rsidRDefault="004259F5">
      <w:pPr>
        <w:pStyle w:val="BodyText"/>
        <w:ind w:left="850"/>
      </w:pPr>
      <w:r w:rsidRPr="003B21FF">
        <w:t xml:space="preserve">Typically, functional requirements specify a behaviour or function the </w:t>
      </w:r>
      <w:r w:rsidR="00841012" w:rsidRPr="003B21FF">
        <w:t>VTS</w:t>
      </w:r>
      <w:r w:rsidRPr="003B21FF">
        <w:t xml:space="preserve"> is to accomplish.</w:t>
      </w:r>
      <w:r w:rsidRPr="00841012">
        <w:t xml:space="preserve">  </w:t>
      </w:r>
      <w:r w:rsidR="000D1DC0" w:rsidRPr="003B21FF">
        <w:t xml:space="preserve"> </w:t>
      </w:r>
      <w:r w:rsidR="00591788" w:rsidRPr="003B21FF">
        <w:t>Examples of common functional requirements include:</w:t>
      </w:r>
    </w:p>
    <w:p w14:paraId="0886D10A" w14:textId="77777777" w:rsidR="000D1DC0" w:rsidRPr="003B21FF" w:rsidRDefault="00591788" w:rsidP="003B21FF">
      <w:pPr>
        <w:pStyle w:val="BodyText"/>
        <w:ind w:left="1416"/>
        <w:rPr>
          <w:i/>
        </w:rPr>
      </w:pPr>
      <w:r w:rsidRPr="003B21FF">
        <w:rPr>
          <w:i/>
        </w:rPr>
        <w:t xml:space="preserve">“The VTS shall </w:t>
      </w:r>
      <w:r w:rsidRPr="00841012">
        <w:rPr>
          <w:i/>
        </w:rPr>
        <w:t xml:space="preserve">have the capability to display a ‘real time’ common traffic image </w:t>
      </w:r>
      <w:r w:rsidRPr="003B21FF">
        <w:rPr>
          <w:i/>
        </w:rPr>
        <w:t>support</w:t>
      </w:r>
      <w:r w:rsidRPr="00841012">
        <w:rPr>
          <w:i/>
        </w:rPr>
        <w:t>ing</w:t>
      </w:r>
      <w:r w:rsidRPr="003B21FF">
        <w:rPr>
          <w:i/>
        </w:rPr>
        <w:t xml:space="preserve"> multiple target feeds (including AIS, Radar, Satellite AIS and CCTV)</w:t>
      </w:r>
      <w:r w:rsidRPr="00841012">
        <w:rPr>
          <w:i/>
        </w:rPr>
        <w:t>”</w:t>
      </w:r>
      <w:r w:rsidR="004259F5" w:rsidRPr="003B21FF">
        <w:rPr>
          <w:i/>
        </w:rPr>
        <w:t>.</w:t>
      </w:r>
    </w:p>
    <w:p w14:paraId="4DF55E7D" w14:textId="558D0BFE" w:rsidR="005A28BD" w:rsidRDefault="004259F5" w:rsidP="003B21FF">
      <w:pPr>
        <w:pStyle w:val="BodyText"/>
        <w:ind w:left="1416"/>
      </w:pPr>
      <w:r w:rsidRPr="003B21FF">
        <w:rPr>
          <w:i/>
        </w:rPr>
        <w:t xml:space="preserve">“The VTS shall have the capability </w:t>
      </w:r>
      <w:r w:rsidR="00841012">
        <w:rPr>
          <w:i/>
        </w:rPr>
        <w:t xml:space="preserve">to </w:t>
      </w:r>
      <w:r w:rsidRPr="00841012">
        <w:rPr>
          <w:i/>
        </w:rPr>
        <w:t xml:space="preserve">interact with shipping via </w:t>
      </w:r>
      <w:r w:rsidR="00591788" w:rsidRPr="00841012">
        <w:rPr>
          <w:i/>
        </w:rPr>
        <w:t xml:space="preserve">VHF voice communications </w:t>
      </w:r>
      <w:r w:rsidRPr="003B21FF">
        <w:rPr>
          <w:i/>
        </w:rPr>
        <w:t>throughout the VTS area”</w:t>
      </w:r>
      <w:r w:rsidR="00591788" w:rsidRPr="003B21FF">
        <w:rPr>
          <w:i/>
        </w:rPr>
        <w:t>.</w:t>
      </w:r>
    </w:p>
    <w:p w14:paraId="7F28564C" w14:textId="77777777" w:rsidR="003B21FF" w:rsidRDefault="003B21FF" w:rsidP="003B21FF">
      <w:pPr>
        <w:pStyle w:val="Bullet1"/>
        <w:numPr>
          <w:ilvl w:val="0"/>
          <w:numId w:val="0"/>
        </w:numPr>
        <w:ind w:left="850"/>
      </w:pPr>
      <w:r w:rsidRPr="003B21FF">
        <w:t>When defining functional requirements Annexes 1 and 2 should be considered.</w:t>
      </w:r>
    </w:p>
    <w:p w14:paraId="251BE804" w14:textId="2BBFFBB7" w:rsidR="009A5AC4" w:rsidRDefault="009A5AC4" w:rsidP="003B21FF">
      <w:pPr>
        <w:pStyle w:val="Bullet1"/>
      </w:pPr>
      <w:r w:rsidRPr="00317436">
        <w:rPr>
          <w:b/>
        </w:rPr>
        <w:t>Risk plan</w:t>
      </w:r>
      <w:r w:rsidR="00317436">
        <w:t xml:space="preserve"> -</w:t>
      </w:r>
      <w:r>
        <w:t xml:space="preserve"> Identify</w:t>
      </w:r>
      <w:r w:rsidR="00B05634">
        <w:t xml:space="preserve"> the</w:t>
      </w:r>
      <w:r>
        <w:t xml:space="preserve"> anticipated risks and issues that may cause potential quality roadblocks to the project. This is important in the planning phase to mitigate those risks where possible in order to maintain the project’s quality and schedule.</w:t>
      </w:r>
    </w:p>
    <w:p w14:paraId="3AA0B2AD" w14:textId="77777777" w:rsidR="00E15DC1" w:rsidRDefault="009A5AC4" w:rsidP="00B05634">
      <w:pPr>
        <w:pStyle w:val="Bullet1"/>
      </w:pPr>
      <w:r w:rsidRPr="00317436">
        <w:rPr>
          <w:b/>
        </w:rPr>
        <w:t>Communications plan</w:t>
      </w:r>
      <w:r w:rsidR="00317436">
        <w:t xml:space="preserve"> -</w:t>
      </w:r>
      <w:r>
        <w:t xml:space="preserve"> P</w:t>
      </w:r>
      <w:r w:rsidRPr="009A5AC4">
        <w:t>roject stakeholders</w:t>
      </w:r>
      <w:r>
        <w:t xml:space="preserve"> should be i</w:t>
      </w:r>
      <w:r w:rsidRPr="009A5AC4">
        <w:t>dentif</w:t>
      </w:r>
      <w:r>
        <w:t xml:space="preserve">ied and consideration given to </w:t>
      </w:r>
      <w:r w:rsidR="00E15DC1">
        <w:t>establishing</w:t>
      </w:r>
      <w:r w:rsidR="00E15DC1" w:rsidRPr="00E15DC1">
        <w:t xml:space="preserve"> the appropriate level of communication with your stakeholders relative to their influence and interest in your project.</w:t>
      </w:r>
      <w:r w:rsidR="00E15DC1">
        <w:t xml:space="preserve"> This assists with gathering critical input, planning activities, securing resources needed, building trust and ultimately gaining the buy-in required. </w:t>
      </w:r>
    </w:p>
    <w:p w14:paraId="41F36CCA" w14:textId="77777777" w:rsidR="009A5AC4" w:rsidRPr="00A07012" w:rsidRDefault="009A5AC4" w:rsidP="008A4F9A">
      <w:pPr>
        <w:pStyle w:val="Bullet1"/>
      </w:pPr>
      <w:r w:rsidRPr="00A07012">
        <w:rPr>
          <w:b/>
        </w:rPr>
        <w:lastRenderedPageBreak/>
        <w:t>Procurement plan</w:t>
      </w:r>
      <w:r w:rsidRPr="00A07012">
        <w:t xml:space="preserve"> </w:t>
      </w:r>
      <w:r w:rsidR="008A4F9A" w:rsidRPr="00A07012">
        <w:t>- A procurement plan outlines and documents the purchasing requirements to meet the needs of the project. The plan should include plan objectives and specific protocols for method of procurement</w:t>
      </w:r>
      <w:r w:rsidR="00A07012" w:rsidRPr="00A07012">
        <w:t xml:space="preserve"> to meet the needs of the proposed VTS</w:t>
      </w:r>
      <w:r w:rsidR="008A4F9A" w:rsidRPr="00A07012">
        <w:t xml:space="preserve">. </w:t>
      </w:r>
    </w:p>
    <w:p w14:paraId="32A16856" w14:textId="77777777" w:rsidR="00B05634" w:rsidRDefault="009A5AC4" w:rsidP="008A4F9A">
      <w:pPr>
        <w:pStyle w:val="Bullet1"/>
      </w:pPr>
      <w:r w:rsidRPr="00317436">
        <w:rPr>
          <w:b/>
        </w:rPr>
        <w:t>Acceptance plan</w:t>
      </w:r>
      <w:r w:rsidR="008A4F9A">
        <w:rPr>
          <w:b/>
        </w:rPr>
        <w:t xml:space="preserve"> </w:t>
      </w:r>
      <w:r w:rsidR="00AE46A7">
        <w:rPr>
          <w:b/>
        </w:rPr>
        <w:t>–</w:t>
      </w:r>
      <w:r w:rsidR="008A4F9A">
        <w:rPr>
          <w:b/>
        </w:rPr>
        <w:t xml:space="preserve"> </w:t>
      </w:r>
      <w:r w:rsidR="008A4F9A">
        <w:t>A</w:t>
      </w:r>
      <w:r w:rsidR="00AE46A7">
        <w:t xml:space="preserve"> document that identifies</w:t>
      </w:r>
      <w:r w:rsidR="008A4F9A" w:rsidRPr="008A4F9A">
        <w:t xml:space="preserve"> the tasks that need to be completed </w:t>
      </w:r>
      <w:r w:rsidR="00AE46A7">
        <w:t xml:space="preserve">to implement a VTS </w:t>
      </w:r>
      <w:r w:rsidR="008A4F9A" w:rsidRPr="008A4F9A">
        <w:t xml:space="preserve">and the criteria that must be met </w:t>
      </w:r>
      <w:r w:rsidR="00AE46A7">
        <w:t>before the VTS is declared operational</w:t>
      </w:r>
      <w:r w:rsidR="00A35C7B">
        <w:t xml:space="preserve">. </w:t>
      </w:r>
    </w:p>
    <w:p w14:paraId="752C74BE" w14:textId="77777777" w:rsidR="00994E07" w:rsidRPr="00994E07" w:rsidRDefault="00994E07" w:rsidP="00E85F18">
      <w:pPr>
        <w:pStyle w:val="Heading2"/>
      </w:pPr>
      <w:bookmarkStart w:id="23" w:name="_Toc46220291"/>
      <w:r w:rsidRPr="00994E07">
        <w:t>Phase 3: Implementing</w:t>
      </w:r>
      <w:bookmarkEnd w:id="23"/>
      <w:r w:rsidR="000A33AB">
        <w:t xml:space="preserve"> </w:t>
      </w:r>
    </w:p>
    <w:p w14:paraId="4587A47E" w14:textId="77777777" w:rsidR="008F0BA4" w:rsidRDefault="000A33AB" w:rsidP="00761BAD">
      <w:pPr>
        <w:pStyle w:val="BodyText"/>
      </w:pPr>
      <w:r>
        <w:t>Th</w:t>
      </w:r>
      <w:r w:rsidR="00317436">
        <w:t xml:space="preserve">is </w:t>
      </w:r>
      <w:r>
        <w:t xml:space="preserve">phase turns </w:t>
      </w:r>
      <w:r w:rsidR="00AB07E6">
        <w:t>the project</w:t>
      </w:r>
      <w:r>
        <w:t xml:space="preserve"> plan into action</w:t>
      </w:r>
      <w:r w:rsidR="00AB07E6">
        <w:t xml:space="preserve"> by implementing the tasks described in all of the plans</w:t>
      </w:r>
      <w:r>
        <w:t xml:space="preserve">. </w:t>
      </w:r>
      <w:r w:rsidR="00AB07E6">
        <w:t>Particular attention and constant monitoring should be paid to quality of deliverables, risks and issues, schedule, costs,</w:t>
      </w:r>
      <w:r w:rsidR="008F0BA4">
        <w:t xml:space="preserve"> budget</w:t>
      </w:r>
      <w:r w:rsidR="00AB07E6">
        <w:t xml:space="preserve"> and overall project status. </w:t>
      </w:r>
    </w:p>
    <w:p w14:paraId="7FBE5F32" w14:textId="77777777" w:rsidR="008F0BA4" w:rsidRDefault="00761BAD" w:rsidP="00761BAD">
      <w:pPr>
        <w:pStyle w:val="BodyText"/>
      </w:pPr>
      <w:r>
        <w:t xml:space="preserve">Successful </w:t>
      </w:r>
      <w:r w:rsidR="008458DE">
        <w:t>implementation</w:t>
      </w:r>
      <w:r>
        <w:t xml:space="preserve"> of the project is greatly influenced by</w:t>
      </w:r>
      <w:r w:rsidR="008F0BA4">
        <w:t>:</w:t>
      </w:r>
      <w:r>
        <w:t xml:space="preserve"> </w:t>
      </w:r>
    </w:p>
    <w:p w14:paraId="4556F0CF" w14:textId="77777777" w:rsidR="00761BAD" w:rsidRDefault="008F0BA4" w:rsidP="00693061">
      <w:pPr>
        <w:pStyle w:val="Bullet1"/>
      </w:pPr>
      <w:r>
        <w:t>T</w:t>
      </w:r>
      <w:r w:rsidR="00761BAD">
        <w:t>he quality of the project documents prepared in Phase 2 (Planning).</w:t>
      </w:r>
    </w:p>
    <w:p w14:paraId="3361018D" w14:textId="77777777" w:rsidR="008F0BA4" w:rsidRDefault="008F0BA4" w:rsidP="008F0BA4">
      <w:pPr>
        <w:pStyle w:val="Bullet1"/>
      </w:pPr>
      <w:r>
        <w:t>Communicating with team members, stakeholders, and upper management with regular updates at all levels.</w:t>
      </w:r>
    </w:p>
    <w:p w14:paraId="2B855B96" w14:textId="77777777" w:rsidR="00994E07" w:rsidRPr="00994E07" w:rsidRDefault="00994E07" w:rsidP="00E85F18">
      <w:pPr>
        <w:pStyle w:val="Heading2"/>
      </w:pPr>
      <w:bookmarkStart w:id="24" w:name="_Toc42253067"/>
      <w:bookmarkStart w:id="25" w:name="_Toc46220292"/>
      <w:bookmarkEnd w:id="24"/>
      <w:r w:rsidRPr="00994E07">
        <w:t>Phase 4: Controlling</w:t>
      </w:r>
      <w:bookmarkEnd w:id="25"/>
    </w:p>
    <w:p w14:paraId="36174968" w14:textId="77777777" w:rsidR="000A33AB" w:rsidRDefault="00A35C7B" w:rsidP="00A35C7B">
      <w:pPr>
        <w:pStyle w:val="BodyText"/>
      </w:pPr>
      <w:r w:rsidRPr="00A35C7B">
        <w:t xml:space="preserve">Project monitoring and controlling activities </w:t>
      </w:r>
      <w:r w:rsidR="00761BAD">
        <w:t>contribute</w:t>
      </w:r>
      <w:r w:rsidR="00761BAD" w:rsidRPr="00A35C7B">
        <w:t xml:space="preserve"> </w:t>
      </w:r>
      <w:r w:rsidRPr="00A35C7B">
        <w:t>to keep</w:t>
      </w:r>
      <w:r w:rsidR="00761BAD">
        <w:t>ing</w:t>
      </w:r>
      <w:r w:rsidRPr="00A35C7B">
        <w:t xml:space="preserve"> the project on track </w:t>
      </w:r>
      <w:r>
        <w:t xml:space="preserve">by </w:t>
      </w:r>
      <w:r w:rsidR="000A33AB">
        <w:t xml:space="preserve">ensuring that the project remains within scope, on time and on budget so that the project proceeds with minimal risk.  This process involves comparing actual performance with planned performance and taking corrective action to achieve the desired outcome where there are significant deviations.  </w:t>
      </w:r>
    </w:p>
    <w:p w14:paraId="3667F24C" w14:textId="77777777" w:rsidR="000A33AB" w:rsidRDefault="000A33AB" w:rsidP="00A35C7B">
      <w:pPr>
        <w:pStyle w:val="BodyText"/>
      </w:pPr>
      <w:r>
        <w:t>U</w:t>
      </w:r>
      <w:r w:rsidRPr="00A35C7B">
        <w:t xml:space="preserve">nlike the other phases, monitoring and controlling is </w:t>
      </w:r>
      <w:r>
        <w:t>continuously performed throughout the life of the project</w:t>
      </w:r>
      <w:r w:rsidRPr="00A35C7B">
        <w:t>.</w:t>
      </w:r>
    </w:p>
    <w:p w14:paraId="4CC72D71" w14:textId="77777777" w:rsidR="00994E07" w:rsidRPr="00994E07" w:rsidRDefault="00994E07" w:rsidP="00E85F18">
      <w:pPr>
        <w:pStyle w:val="Heading2"/>
      </w:pPr>
      <w:bookmarkStart w:id="26" w:name="_Toc42253069"/>
      <w:bookmarkStart w:id="27" w:name="_Toc46220293"/>
      <w:bookmarkEnd w:id="26"/>
      <w:r w:rsidRPr="00994E07">
        <w:t>Phase 5: Clos</w:t>
      </w:r>
      <w:r w:rsidR="004F29FE">
        <w:t>ing</w:t>
      </w:r>
      <w:bookmarkEnd w:id="27"/>
    </w:p>
    <w:p w14:paraId="10272E1B" w14:textId="77777777" w:rsidR="005C1F75" w:rsidRDefault="005C1F75" w:rsidP="005C1F75">
      <w:pPr>
        <w:pStyle w:val="BodyText"/>
      </w:pPr>
      <w:r>
        <w:t>In the clos</w:t>
      </w:r>
      <w:r w:rsidR="00E85F18">
        <w:t>ing</w:t>
      </w:r>
      <w:r>
        <w:t xml:space="preserve"> phase, the final deliverables</w:t>
      </w:r>
      <w:r w:rsidRPr="005C1F75">
        <w:t xml:space="preserve"> </w:t>
      </w:r>
      <w:r>
        <w:t>of implementing the VTS have been met and the VTS is declared operational.  Project resources can be released and the success of the project should be measured</w:t>
      </w:r>
      <w:r w:rsidRPr="005C1F75">
        <w:t xml:space="preserve"> </w:t>
      </w:r>
      <w:r>
        <w:t xml:space="preserve">including evaluating what did and did not work well with the project. </w:t>
      </w:r>
    </w:p>
    <w:p w14:paraId="4A20846B" w14:textId="77777777" w:rsidR="00CD08E8" w:rsidRDefault="00CD08E8" w:rsidP="00CD08E8">
      <w:pPr>
        <w:pStyle w:val="BodyText"/>
      </w:pPr>
    </w:p>
    <w:p w14:paraId="5C84E911" w14:textId="67D4CF7F" w:rsidR="00A7472F" w:rsidRDefault="00A7472F">
      <w:pPr>
        <w:spacing w:after="200" w:line="276" w:lineRule="auto"/>
        <w:rPr>
          <w:rFonts w:ascii="Arial" w:hAnsi="Arial"/>
          <w:color w:val="000000"/>
          <w:spacing w:val="-5"/>
          <w:w w:val="105"/>
          <w:sz w:val="22"/>
          <w:lang w:val="en-US"/>
        </w:rPr>
      </w:pPr>
      <w:r>
        <w:rPr>
          <w:rFonts w:ascii="Arial" w:hAnsi="Arial"/>
          <w:color w:val="000000"/>
          <w:spacing w:val="-5"/>
          <w:w w:val="105"/>
          <w:sz w:val="22"/>
          <w:lang w:val="en-US"/>
        </w:rPr>
        <w:br w:type="page"/>
      </w:r>
    </w:p>
    <w:p w14:paraId="311B138E" w14:textId="77777777" w:rsidR="004D65B0" w:rsidRPr="004D65B0" w:rsidRDefault="004D65B0" w:rsidP="00751144">
      <w:pPr>
        <w:pStyle w:val="Heading1"/>
        <w:rPr>
          <w:rFonts w:ascii="Calibri" w:eastAsia="MS Gothic" w:hAnsi="Calibri" w:cs="Times New Roman"/>
          <w:b w:val="0"/>
          <w:bCs w:val="0"/>
          <w:w w:val="105"/>
        </w:rPr>
      </w:pPr>
      <w:bookmarkStart w:id="28" w:name="_Toc46220294"/>
      <w:r w:rsidRPr="004D65B0">
        <w:rPr>
          <w:rFonts w:ascii="Calibri" w:eastAsia="MS Gothic" w:hAnsi="Calibri" w:cs="Times New Roman"/>
          <w:b w:val="0"/>
          <w:bCs w:val="0"/>
          <w:w w:val="105"/>
        </w:rPr>
        <w:lastRenderedPageBreak/>
        <w:t>ANNEX 1 – KEY CONSIDERATIONS WHEN INITIATING AND PLANNING A VTS</w:t>
      </w:r>
      <w:commentRangeStart w:id="29"/>
      <w:commentRangeEnd w:id="29"/>
      <w:r w:rsidRPr="004D65B0">
        <w:rPr>
          <w:rFonts w:ascii="Times New Roman" w:eastAsia="Times New Roman" w:hAnsi="Times New Roman" w:cs="Times New Roman"/>
          <w:sz w:val="16"/>
          <w:szCs w:val="16"/>
        </w:rPr>
        <w:commentReference w:id="29"/>
      </w:r>
      <w:bookmarkEnd w:id="28"/>
    </w:p>
    <w:p w14:paraId="76C9F8FD" w14:textId="77777777" w:rsidR="004D65B0" w:rsidRPr="004D65B0" w:rsidRDefault="004D65B0" w:rsidP="004D65B0">
      <w:pPr>
        <w:pBdr>
          <w:bottom w:val="single" w:sz="8" w:space="1" w:color="00558C"/>
        </w:pBdr>
        <w:spacing w:after="120" w:line="90" w:lineRule="exact"/>
        <w:ind w:right="8789"/>
        <w:rPr>
          <w:rFonts w:ascii="Calibri" w:eastAsia="Calibri" w:hAnsi="Calibri" w:cs="Times New Roman"/>
          <w:color w:val="000000"/>
          <w:sz w:val="22"/>
        </w:rPr>
      </w:pPr>
    </w:p>
    <w:p w14:paraId="3D61E9E9" w14:textId="0145E658" w:rsidR="004D65B0" w:rsidRPr="00EE6362" w:rsidRDefault="004D65B0" w:rsidP="004D65B0">
      <w:pPr>
        <w:spacing w:after="120"/>
        <w:rPr>
          <w:rFonts w:ascii="Arial" w:eastAsia="Calibri" w:hAnsi="Arial" w:cs="Times New Roman"/>
          <w:w w:val="105"/>
          <w:sz w:val="22"/>
        </w:rPr>
      </w:pPr>
      <w:r w:rsidRPr="00EE6362">
        <w:rPr>
          <w:rFonts w:ascii="Arial" w:eastAsia="Calibri" w:hAnsi="Arial" w:cs="Times New Roman"/>
          <w:w w:val="105"/>
          <w:sz w:val="22"/>
        </w:rPr>
        <w:t xml:space="preserve">The IALA risk management toolbox provides a detailed methodology for identifying and assessing relevant issues and problems. </w:t>
      </w:r>
      <w:r w:rsidR="00FC7252" w:rsidRPr="00EE6362">
        <w:rPr>
          <w:rFonts w:ascii="Arial" w:eastAsia="Calibri" w:hAnsi="Arial" w:cs="Times New Roman"/>
          <w:w w:val="105"/>
          <w:sz w:val="22"/>
        </w:rPr>
        <w:t>C</w:t>
      </w:r>
      <w:r w:rsidRPr="00EE6362">
        <w:rPr>
          <w:rFonts w:ascii="Arial" w:eastAsia="Calibri" w:hAnsi="Arial" w:cs="Times New Roman"/>
          <w:w w:val="105"/>
          <w:sz w:val="22"/>
        </w:rPr>
        <w:t xml:space="preserve">onsiderations </w:t>
      </w:r>
      <w:r w:rsidR="00FC7252" w:rsidRPr="00EE6362">
        <w:rPr>
          <w:rFonts w:ascii="Arial" w:eastAsia="Calibri" w:hAnsi="Arial" w:cs="Times New Roman"/>
          <w:w w:val="105"/>
          <w:sz w:val="22"/>
        </w:rPr>
        <w:t xml:space="preserve">when initiating and planning a VTS, and using the toolbox, </w:t>
      </w:r>
      <w:r w:rsidRPr="00EE6362">
        <w:rPr>
          <w:rFonts w:ascii="Arial" w:eastAsia="Calibri" w:hAnsi="Arial" w:cs="Times New Roman"/>
          <w:w w:val="105"/>
          <w:sz w:val="22"/>
        </w:rPr>
        <w:t xml:space="preserve">include:  </w:t>
      </w:r>
    </w:p>
    <w:p w14:paraId="70576DFA" w14:textId="77777777" w:rsidR="004D65B0" w:rsidRPr="00EE6362" w:rsidRDefault="004D65B0" w:rsidP="00FC7252">
      <w:pPr>
        <w:numPr>
          <w:ilvl w:val="0"/>
          <w:numId w:val="36"/>
        </w:numPr>
        <w:spacing w:before="240" w:after="120" w:line="240" w:lineRule="auto"/>
        <w:ind w:left="431" w:right="1582" w:hanging="425"/>
        <w:rPr>
          <w:rFonts w:ascii="Arial" w:eastAsia="Arial" w:hAnsi="Arial" w:cs="Times New Roman"/>
          <w:b/>
          <w:bCs/>
          <w:color w:val="000000"/>
          <w:spacing w:val="-5"/>
          <w:w w:val="105"/>
          <w:sz w:val="22"/>
          <w:u w:val="single"/>
        </w:rPr>
      </w:pPr>
      <w:r w:rsidRPr="00EE6362">
        <w:rPr>
          <w:rFonts w:ascii="Arial" w:eastAsia="Arial" w:hAnsi="Arial" w:cs="Times New Roman"/>
          <w:b/>
          <w:bCs/>
          <w:color w:val="000000"/>
          <w:spacing w:val="-5"/>
          <w:w w:val="105"/>
          <w:sz w:val="22"/>
          <w:u w:val="single"/>
        </w:rPr>
        <w:t>Traffic data</w:t>
      </w:r>
    </w:p>
    <w:p w14:paraId="652303F5" w14:textId="77777777" w:rsidR="004D65B0" w:rsidRPr="00EE6362" w:rsidRDefault="004D65B0" w:rsidP="004D65B0">
      <w:pPr>
        <w:spacing w:after="120"/>
        <w:rPr>
          <w:rFonts w:ascii="Arial" w:eastAsia="Calibri" w:hAnsi="Arial" w:cs="Times New Roman"/>
          <w:w w:val="105"/>
          <w:sz w:val="22"/>
        </w:rPr>
      </w:pPr>
      <w:r w:rsidRPr="00EE6362">
        <w:rPr>
          <w:rFonts w:ascii="Arial" w:eastAsia="Calibri" w:hAnsi="Arial" w:cs="Times New Roman"/>
          <w:w w:val="105"/>
          <w:sz w:val="22"/>
        </w:rPr>
        <w:t>Information should be obtained on:</w:t>
      </w:r>
    </w:p>
    <w:p w14:paraId="0B5BBCD4" w14:textId="77777777" w:rsidR="004D65B0" w:rsidRPr="00EE6362" w:rsidRDefault="004D65B0" w:rsidP="00B11F7A">
      <w:pPr>
        <w:pStyle w:val="Bullet1"/>
        <w:ind w:left="851"/>
        <w:rPr>
          <w:color w:val="auto"/>
        </w:rPr>
      </w:pPr>
      <w:r w:rsidRPr="00EE6362">
        <w:rPr>
          <w:color w:val="auto"/>
          <w:w w:val="105"/>
        </w:rPr>
        <w:t>traffic</w:t>
      </w:r>
      <w:r w:rsidRPr="00EE6362">
        <w:rPr>
          <w:color w:val="auto"/>
        </w:rPr>
        <w:t xml:space="preserve"> safety records;</w:t>
      </w:r>
    </w:p>
    <w:p w14:paraId="5967B6EE" w14:textId="77777777" w:rsidR="004D65B0" w:rsidRPr="00EE6362" w:rsidRDefault="004D65B0" w:rsidP="00B11F7A">
      <w:pPr>
        <w:pStyle w:val="Bullet1"/>
        <w:ind w:left="851"/>
        <w:rPr>
          <w:rFonts w:eastAsia="Calibri" w:cs="Times New Roman"/>
          <w:color w:val="auto"/>
        </w:rPr>
      </w:pPr>
      <w:r w:rsidRPr="00EE6362">
        <w:rPr>
          <w:rFonts w:eastAsia="Calibri" w:cs="Times New Roman"/>
          <w:color w:val="auto"/>
        </w:rPr>
        <w:t>the complexity of traffic patterns;</w:t>
      </w:r>
    </w:p>
    <w:p w14:paraId="7AE19EDA" w14:textId="77777777" w:rsidR="004D65B0" w:rsidRPr="00EE6362" w:rsidRDefault="004D65B0" w:rsidP="00B11F7A">
      <w:pPr>
        <w:pStyle w:val="Bullet1"/>
        <w:ind w:left="851"/>
        <w:rPr>
          <w:color w:val="auto"/>
        </w:rPr>
      </w:pPr>
      <w:r w:rsidRPr="00EE6362">
        <w:rPr>
          <w:color w:val="auto"/>
        </w:rPr>
        <w:t>vessel traffic densities, including traffic trends;</w:t>
      </w:r>
    </w:p>
    <w:p w14:paraId="3C97FB98" w14:textId="77777777" w:rsidR="004D65B0" w:rsidRPr="00EE6362" w:rsidRDefault="004D65B0" w:rsidP="00B11F7A">
      <w:pPr>
        <w:pStyle w:val="Bullet1"/>
        <w:ind w:left="851"/>
        <w:rPr>
          <w:color w:val="auto"/>
        </w:rPr>
      </w:pPr>
      <w:r w:rsidRPr="00EE6362">
        <w:rPr>
          <w:color w:val="auto"/>
        </w:rPr>
        <w:t>any interference by vessel traffic with other marine-based activities;</w:t>
      </w:r>
    </w:p>
    <w:p w14:paraId="2D9BCD5D" w14:textId="77777777" w:rsidR="004D65B0" w:rsidRPr="00EE6362" w:rsidRDefault="004D65B0" w:rsidP="00B11F7A">
      <w:pPr>
        <w:pStyle w:val="Bullet1"/>
        <w:ind w:left="851"/>
        <w:rPr>
          <w:color w:val="auto"/>
        </w:rPr>
      </w:pPr>
      <w:r w:rsidRPr="00EE6362">
        <w:rPr>
          <w:color w:val="auto"/>
        </w:rPr>
        <w:t xml:space="preserve">information on recent traffic surveys and evaluation of these surveys; and </w:t>
      </w:r>
    </w:p>
    <w:p w14:paraId="32101797" w14:textId="75AD7868" w:rsidR="004D65B0" w:rsidRPr="00EE6362" w:rsidRDefault="004D65B0" w:rsidP="00B11F7A">
      <w:pPr>
        <w:pStyle w:val="Bullet1"/>
        <w:ind w:left="851"/>
        <w:rPr>
          <w:color w:val="auto"/>
        </w:rPr>
      </w:pPr>
      <w:r w:rsidRPr="00EE6362">
        <w:rPr>
          <w:color w:val="auto"/>
        </w:rPr>
        <w:t>breakdown of all vessel traffic in terms of type and size of vessels, and categories of cargo carried, especially ships with hazardous and polluting cargoes</w:t>
      </w:r>
    </w:p>
    <w:p w14:paraId="2E65BC98" w14:textId="77777777" w:rsidR="004D65B0" w:rsidRPr="00EE6362" w:rsidRDefault="004D65B0" w:rsidP="00FC7252">
      <w:pPr>
        <w:numPr>
          <w:ilvl w:val="0"/>
          <w:numId w:val="36"/>
        </w:numPr>
        <w:spacing w:before="240" w:after="120" w:line="240" w:lineRule="auto"/>
        <w:ind w:left="431" w:right="1582" w:hanging="425"/>
        <w:rPr>
          <w:rFonts w:ascii="Arial" w:eastAsia="Arial" w:hAnsi="Arial" w:cs="Times New Roman"/>
          <w:color w:val="000000"/>
          <w:spacing w:val="-5"/>
          <w:w w:val="105"/>
          <w:sz w:val="22"/>
          <w:u w:val="single"/>
        </w:rPr>
      </w:pPr>
      <w:r w:rsidRPr="00EE6362">
        <w:rPr>
          <w:rFonts w:ascii="Arial" w:eastAsia="Arial" w:hAnsi="Arial" w:cs="Times New Roman"/>
          <w:b/>
          <w:bCs/>
          <w:color w:val="000000"/>
          <w:spacing w:val="-5"/>
          <w:w w:val="105"/>
          <w:sz w:val="22"/>
          <w:u w:val="single"/>
        </w:rPr>
        <w:t>The geography of the area</w:t>
      </w:r>
    </w:p>
    <w:p w14:paraId="1000EAAA" w14:textId="77777777" w:rsidR="004D65B0" w:rsidRPr="00EE6362" w:rsidRDefault="004D65B0" w:rsidP="004D65B0">
      <w:pPr>
        <w:spacing w:after="120"/>
        <w:rPr>
          <w:rFonts w:ascii="Arial" w:eastAsia="Calibri" w:hAnsi="Arial" w:cs="Times New Roman"/>
          <w:w w:val="105"/>
          <w:sz w:val="22"/>
        </w:rPr>
      </w:pPr>
      <w:r w:rsidRPr="00EE6362">
        <w:rPr>
          <w:rFonts w:ascii="Arial" w:eastAsia="Calibri" w:hAnsi="Arial" w:cs="Times New Roman"/>
          <w:w w:val="105"/>
          <w:sz w:val="22"/>
        </w:rPr>
        <w:t xml:space="preserve">The maritime area should be defined and described in terms of geography.  The following areas </w:t>
      </w:r>
      <w:r w:rsidRPr="00EE6362">
        <w:rPr>
          <w:rFonts w:ascii="Arial" w:eastAsia="Calibri" w:hAnsi="Arial" w:cs="Times New Roman"/>
          <w:sz w:val="22"/>
        </w:rPr>
        <w:t>should be considered:</w:t>
      </w:r>
    </w:p>
    <w:p w14:paraId="0E372E43" w14:textId="77777777" w:rsidR="004D65B0" w:rsidRPr="00EE6362" w:rsidRDefault="004D65B0" w:rsidP="00B11F7A">
      <w:pPr>
        <w:pStyle w:val="Bullet1"/>
        <w:ind w:left="851"/>
        <w:rPr>
          <w:color w:val="auto"/>
          <w:w w:val="105"/>
        </w:rPr>
      </w:pPr>
      <w:r w:rsidRPr="00EE6362">
        <w:rPr>
          <w:color w:val="auto"/>
          <w:w w:val="105"/>
        </w:rPr>
        <w:t>narrow and/or winding fairways;</w:t>
      </w:r>
    </w:p>
    <w:p w14:paraId="75F68426" w14:textId="77777777" w:rsidR="004D65B0" w:rsidRPr="00EE6362" w:rsidRDefault="004D65B0" w:rsidP="00B11F7A">
      <w:pPr>
        <w:pStyle w:val="Bullet1"/>
        <w:ind w:left="851"/>
        <w:rPr>
          <w:color w:val="auto"/>
          <w:w w:val="105"/>
        </w:rPr>
      </w:pPr>
      <w:r w:rsidRPr="00EE6362">
        <w:rPr>
          <w:color w:val="auto"/>
          <w:w w:val="105"/>
        </w:rPr>
        <w:t>basins, piers and quays along the fairway;</w:t>
      </w:r>
    </w:p>
    <w:p w14:paraId="0D388E68" w14:textId="77777777" w:rsidR="004D65B0" w:rsidRPr="00EE6362" w:rsidRDefault="004D65B0" w:rsidP="00B11F7A">
      <w:pPr>
        <w:pStyle w:val="Bullet1"/>
        <w:ind w:left="851"/>
        <w:rPr>
          <w:color w:val="auto"/>
          <w:w w:val="105"/>
        </w:rPr>
      </w:pPr>
      <w:r w:rsidRPr="00EE6362">
        <w:rPr>
          <w:color w:val="auto"/>
          <w:w w:val="105"/>
        </w:rPr>
        <w:t>number, size and location of anchorages;</w:t>
      </w:r>
    </w:p>
    <w:p w14:paraId="4DBBF523" w14:textId="77777777" w:rsidR="004D65B0" w:rsidRPr="00EE6362" w:rsidRDefault="004D65B0" w:rsidP="00B11F7A">
      <w:pPr>
        <w:pStyle w:val="Bullet1"/>
        <w:ind w:left="851"/>
        <w:rPr>
          <w:color w:val="auto"/>
          <w:w w:val="105"/>
        </w:rPr>
      </w:pPr>
      <w:r w:rsidRPr="00EE6362">
        <w:rPr>
          <w:color w:val="auto"/>
          <w:w w:val="105"/>
        </w:rPr>
        <w:t>shallows, shifting shoals;</w:t>
      </w:r>
    </w:p>
    <w:p w14:paraId="3EB812E3" w14:textId="1149484A" w:rsidR="004D65B0" w:rsidRPr="00EE6362" w:rsidRDefault="004D65B0" w:rsidP="00B11F7A">
      <w:pPr>
        <w:pStyle w:val="Bullet1"/>
        <w:ind w:left="851"/>
        <w:rPr>
          <w:color w:val="auto"/>
          <w:w w:val="105"/>
        </w:rPr>
      </w:pPr>
      <w:r w:rsidRPr="00EE6362">
        <w:rPr>
          <w:color w:val="auto"/>
          <w:w w:val="105"/>
        </w:rPr>
        <w:t>navigation hazards such as wrecks, shallow water or reefs;</w:t>
      </w:r>
    </w:p>
    <w:p w14:paraId="36B959C5" w14:textId="77777777" w:rsidR="004D65B0" w:rsidRPr="00EE6362" w:rsidRDefault="004D65B0" w:rsidP="00B11F7A">
      <w:pPr>
        <w:pStyle w:val="Bullet1"/>
        <w:ind w:left="851"/>
        <w:rPr>
          <w:color w:val="auto"/>
          <w:w w:val="105"/>
        </w:rPr>
      </w:pPr>
      <w:r w:rsidRPr="00EE6362">
        <w:rPr>
          <w:color w:val="auto"/>
          <w:w w:val="105"/>
        </w:rPr>
        <w:t>protection of infrastructure such as locks, bridges or Offshore Renewable Energy Installations (OREI);</w:t>
      </w:r>
    </w:p>
    <w:p w14:paraId="7FB5A318" w14:textId="77777777" w:rsidR="004D65B0" w:rsidRPr="00EE6362" w:rsidRDefault="004D65B0" w:rsidP="00B11F7A">
      <w:pPr>
        <w:pStyle w:val="Bullet1"/>
        <w:ind w:left="851"/>
        <w:rPr>
          <w:color w:val="auto"/>
          <w:w w:val="105"/>
        </w:rPr>
      </w:pPr>
      <w:r w:rsidRPr="00EE6362">
        <w:rPr>
          <w:color w:val="auto"/>
          <w:w w:val="105"/>
        </w:rPr>
        <w:t>established traffic routing measures such as TSS, recommended routes and areas to be avoided);</w:t>
      </w:r>
    </w:p>
    <w:p w14:paraId="763EC953" w14:textId="77777777" w:rsidR="004D65B0" w:rsidRPr="00EE6362" w:rsidRDefault="004D65B0" w:rsidP="00B11F7A">
      <w:pPr>
        <w:pStyle w:val="Bullet1"/>
        <w:ind w:left="851"/>
        <w:rPr>
          <w:color w:val="auto"/>
          <w:w w:val="105"/>
        </w:rPr>
      </w:pPr>
      <w:r w:rsidRPr="00EE6362">
        <w:rPr>
          <w:color w:val="auto"/>
          <w:w w:val="105"/>
        </w:rPr>
        <w:t>geology of the riverbed/seabed and shoreline;</w:t>
      </w:r>
    </w:p>
    <w:p w14:paraId="61BE6DDC" w14:textId="77777777" w:rsidR="004D65B0" w:rsidRPr="00EE6362" w:rsidRDefault="004D65B0" w:rsidP="00B11F7A">
      <w:pPr>
        <w:pStyle w:val="Bullet1"/>
        <w:ind w:left="851"/>
        <w:rPr>
          <w:color w:val="auto"/>
          <w:w w:val="105"/>
        </w:rPr>
      </w:pPr>
      <w:r w:rsidRPr="00EE6362">
        <w:rPr>
          <w:color w:val="auto"/>
          <w:w w:val="105"/>
        </w:rPr>
        <w:t>stability of the riverbed/seabed profile;</w:t>
      </w:r>
    </w:p>
    <w:p w14:paraId="618982BC" w14:textId="77777777" w:rsidR="004D65B0" w:rsidRPr="00EE6362" w:rsidRDefault="004D65B0" w:rsidP="00B11F7A">
      <w:pPr>
        <w:pStyle w:val="Bullet1"/>
        <w:ind w:left="851"/>
        <w:rPr>
          <w:color w:val="auto"/>
          <w:w w:val="105"/>
        </w:rPr>
      </w:pPr>
      <w:r w:rsidRPr="00EE6362">
        <w:rPr>
          <w:color w:val="auto"/>
          <w:w w:val="105"/>
        </w:rPr>
        <w:t>routine dredging operations;</w:t>
      </w:r>
    </w:p>
    <w:p w14:paraId="73696320" w14:textId="77777777" w:rsidR="004D65B0" w:rsidRPr="00EE6362" w:rsidRDefault="004D65B0" w:rsidP="00B11F7A">
      <w:pPr>
        <w:pStyle w:val="Bullet1"/>
        <w:ind w:left="851"/>
        <w:rPr>
          <w:color w:val="auto"/>
          <w:w w:val="105"/>
        </w:rPr>
      </w:pPr>
      <w:r w:rsidRPr="00EE6362">
        <w:rPr>
          <w:color w:val="auto"/>
          <w:w w:val="105"/>
        </w:rPr>
        <w:t>meteorological conditions (prevailing winds, fog, ice conditions, etc),</w:t>
      </w:r>
    </w:p>
    <w:p w14:paraId="2D0CB3FE" w14:textId="77777777" w:rsidR="004D65B0" w:rsidRPr="00EE6362" w:rsidRDefault="004D65B0" w:rsidP="00B11F7A">
      <w:pPr>
        <w:pStyle w:val="Bullet1"/>
        <w:ind w:left="851"/>
        <w:rPr>
          <w:color w:val="auto"/>
          <w:w w:val="105"/>
        </w:rPr>
      </w:pPr>
      <w:r w:rsidRPr="00EE6362">
        <w:rPr>
          <w:color w:val="auto"/>
          <w:w w:val="105"/>
        </w:rPr>
        <w:t>hydrological conditions, and</w:t>
      </w:r>
    </w:p>
    <w:p w14:paraId="5B61EA5E" w14:textId="77777777" w:rsidR="004D65B0" w:rsidRPr="00EE6362" w:rsidRDefault="004D65B0" w:rsidP="00B11F7A">
      <w:pPr>
        <w:pStyle w:val="Bullet1"/>
        <w:ind w:left="851"/>
        <w:rPr>
          <w:color w:val="auto"/>
          <w:w w:val="105"/>
        </w:rPr>
      </w:pPr>
      <w:r w:rsidRPr="00EE6362">
        <w:rPr>
          <w:color w:val="auto"/>
          <w:w w:val="105"/>
        </w:rPr>
        <w:t xml:space="preserve">state of hydrographic surveys. </w:t>
      </w:r>
    </w:p>
    <w:p w14:paraId="159F0B7D" w14:textId="77777777" w:rsidR="004D65B0" w:rsidRPr="00EE6362" w:rsidRDefault="004D65B0" w:rsidP="00FC7252">
      <w:pPr>
        <w:numPr>
          <w:ilvl w:val="0"/>
          <w:numId w:val="36"/>
        </w:numPr>
        <w:spacing w:before="240" w:after="120" w:line="240" w:lineRule="auto"/>
        <w:ind w:left="431" w:right="1582" w:hanging="425"/>
        <w:rPr>
          <w:rFonts w:ascii="Arial" w:eastAsia="Arial" w:hAnsi="Arial" w:cs="Times New Roman"/>
          <w:b/>
          <w:bCs/>
          <w:color w:val="000000"/>
          <w:spacing w:val="-5"/>
          <w:w w:val="105"/>
          <w:sz w:val="22"/>
        </w:rPr>
      </w:pPr>
      <w:r w:rsidRPr="00EE6362">
        <w:rPr>
          <w:rFonts w:ascii="Arial" w:eastAsia="Arial" w:hAnsi="Arial" w:cs="Times New Roman"/>
          <w:b/>
          <w:bCs/>
          <w:color w:val="000000"/>
          <w:spacing w:val="-5"/>
          <w:w w:val="105"/>
          <w:sz w:val="22"/>
          <w:u w:val="single"/>
        </w:rPr>
        <w:t>Protection of the marine environment</w:t>
      </w:r>
    </w:p>
    <w:p w14:paraId="118866EC" w14:textId="77777777" w:rsidR="004D65B0" w:rsidRPr="00EE6362" w:rsidRDefault="004D65B0" w:rsidP="00B11F7A">
      <w:pPr>
        <w:spacing w:after="120"/>
        <w:rPr>
          <w:rFonts w:ascii="Arial" w:eastAsia="Calibri" w:hAnsi="Arial" w:cs="Times New Roman"/>
          <w:w w:val="105"/>
          <w:sz w:val="22"/>
        </w:rPr>
      </w:pPr>
      <w:r w:rsidRPr="00EE6362">
        <w:rPr>
          <w:rFonts w:ascii="Arial" w:eastAsia="Calibri" w:hAnsi="Arial" w:cs="Times New Roman"/>
          <w:w w:val="105"/>
          <w:sz w:val="22"/>
        </w:rPr>
        <w:t>Elements to consider include:</w:t>
      </w:r>
    </w:p>
    <w:p w14:paraId="38E11B2A" w14:textId="77777777" w:rsidR="004D65B0" w:rsidRPr="00EE6362" w:rsidRDefault="004D65B0" w:rsidP="00B11F7A">
      <w:pPr>
        <w:pStyle w:val="Bullet1"/>
        <w:ind w:left="851"/>
        <w:rPr>
          <w:w w:val="105"/>
        </w:rPr>
      </w:pPr>
      <w:r w:rsidRPr="00EE6362">
        <w:rPr>
          <w:w w:val="105"/>
        </w:rPr>
        <w:t>Whether the area concerned or part of it is a formally declared ’Particular Sensitive Sea Area’ based on IMO Res. A.720(17), as amended, or whether there are any sensitive areas in the proximity which may be affected by pollutants as a result of shipping accidents;</w:t>
      </w:r>
    </w:p>
    <w:p w14:paraId="2EDBF346" w14:textId="77777777" w:rsidR="004D65B0" w:rsidRPr="00EE6362" w:rsidRDefault="004D65B0" w:rsidP="00B11F7A">
      <w:pPr>
        <w:pStyle w:val="Bullet1"/>
        <w:ind w:left="851"/>
        <w:rPr>
          <w:w w:val="105"/>
        </w:rPr>
      </w:pPr>
      <w:r w:rsidRPr="00EE6362">
        <w:rPr>
          <w:w w:val="105"/>
        </w:rPr>
        <w:t>Whether any fishing grounds and/or fish farms are involved;</w:t>
      </w:r>
    </w:p>
    <w:p w14:paraId="4710962D" w14:textId="77777777" w:rsidR="004D65B0" w:rsidRPr="00EE6362" w:rsidRDefault="004D65B0" w:rsidP="00B11F7A">
      <w:pPr>
        <w:pStyle w:val="Bullet1"/>
        <w:ind w:left="851"/>
        <w:rPr>
          <w:w w:val="105"/>
        </w:rPr>
      </w:pPr>
      <w:r w:rsidRPr="00EE6362">
        <w:rPr>
          <w:w w:val="105"/>
        </w:rPr>
        <w:lastRenderedPageBreak/>
        <w:t>Any other formal protection of the area based on either international, national or local rules and regulations e.g. whether the area is classified as a ’special area’ under MARPOL Annex 1;</w:t>
      </w:r>
    </w:p>
    <w:p w14:paraId="625E1CB4" w14:textId="77777777" w:rsidR="004D65B0" w:rsidRPr="00EE6362" w:rsidRDefault="004D65B0" w:rsidP="00B11F7A">
      <w:pPr>
        <w:pStyle w:val="Bullet1"/>
        <w:ind w:left="851"/>
        <w:rPr>
          <w:w w:val="105"/>
        </w:rPr>
      </w:pPr>
      <w:r w:rsidRPr="00EE6362">
        <w:rPr>
          <w:w w:val="105"/>
        </w:rPr>
        <w:t>Any records available on marine pollution caused by shipping accidents, and the resulting damage to the economy and the environment in terms of clean-up costs, effects on wildlife, fish stocks and tourism;</w:t>
      </w:r>
    </w:p>
    <w:p w14:paraId="4F8015DB" w14:textId="77777777" w:rsidR="004D65B0" w:rsidRPr="00EE6362" w:rsidRDefault="004D65B0" w:rsidP="00B11F7A">
      <w:pPr>
        <w:pStyle w:val="Bullet1"/>
        <w:ind w:left="851"/>
        <w:rPr>
          <w:w w:val="105"/>
        </w:rPr>
      </w:pPr>
      <w:r w:rsidRPr="00EE6362">
        <w:rPr>
          <w:w w:val="105"/>
        </w:rPr>
        <w:t>Whether there is an established national policy on the protection of the marine environment and any criteria set regarding pollution;</w:t>
      </w:r>
    </w:p>
    <w:p w14:paraId="66C3597B" w14:textId="77777777" w:rsidR="000B3E85" w:rsidRPr="00EE6362" w:rsidRDefault="004D65B0" w:rsidP="000B3E85">
      <w:pPr>
        <w:pStyle w:val="Bullet1"/>
        <w:ind w:left="851"/>
        <w:rPr>
          <w:w w:val="105"/>
        </w:rPr>
      </w:pPr>
      <w:r w:rsidRPr="00EE6362">
        <w:rPr>
          <w:w w:val="105"/>
        </w:rPr>
        <w:t>The views of the general public on the environmental issue and the marine environment in particular; and</w:t>
      </w:r>
    </w:p>
    <w:p w14:paraId="6BD86C2D" w14:textId="6AD0C931" w:rsidR="004D65B0" w:rsidRPr="00EE6362" w:rsidRDefault="004D65B0" w:rsidP="004611E3">
      <w:pPr>
        <w:pStyle w:val="Bullet1"/>
        <w:ind w:left="851"/>
        <w:rPr>
          <w:w w:val="105"/>
        </w:rPr>
      </w:pPr>
      <w:r w:rsidRPr="00EE6362">
        <w:rPr>
          <w:w w:val="105"/>
        </w:rPr>
        <w:t>The availability of an emergency response organization to respond to a marine incident.</w:t>
      </w:r>
    </w:p>
    <w:p w14:paraId="66255C3F" w14:textId="77777777" w:rsidR="004D65B0" w:rsidRPr="00EE6362" w:rsidRDefault="004D65B0" w:rsidP="00FC7252">
      <w:pPr>
        <w:numPr>
          <w:ilvl w:val="0"/>
          <w:numId w:val="36"/>
        </w:numPr>
        <w:spacing w:before="240" w:after="120" w:line="240" w:lineRule="auto"/>
        <w:ind w:left="431" w:right="1582" w:hanging="425"/>
        <w:rPr>
          <w:rFonts w:ascii="Arial" w:eastAsia="Arial" w:hAnsi="Arial" w:cs="Times New Roman"/>
          <w:b/>
          <w:bCs/>
          <w:color w:val="000000"/>
          <w:spacing w:val="-5"/>
          <w:w w:val="105"/>
          <w:sz w:val="22"/>
          <w:u w:val="single"/>
        </w:rPr>
      </w:pPr>
      <w:r w:rsidRPr="00EE6362">
        <w:rPr>
          <w:rFonts w:ascii="Arial" w:eastAsia="Arial" w:hAnsi="Arial" w:cs="Times New Roman"/>
          <w:b/>
          <w:bCs/>
          <w:color w:val="000000"/>
          <w:spacing w:val="-5"/>
          <w:w w:val="105"/>
          <w:sz w:val="22"/>
          <w:u w:val="single"/>
        </w:rPr>
        <w:t>Accident and incident data</w:t>
      </w:r>
    </w:p>
    <w:p w14:paraId="4250CA22" w14:textId="77777777" w:rsidR="004D65B0" w:rsidRPr="00EE6362" w:rsidRDefault="004D65B0" w:rsidP="00B11F7A">
      <w:pPr>
        <w:spacing w:after="120"/>
        <w:rPr>
          <w:rFonts w:ascii="Arial" w:eastAsia="Calibri" w:hAnsi="Arial" w:cs="Times New Roman"/>
          <w:w w:val="105"/>
          <w:sz w:val="22"/>
        </w:rPr>
      </w:pPr>
      <w:r w:rsidRPr="00EE6362">
        <w:rPr>
          <w:rFonts w:ascii="Arial" w:eastAsia="Calibri" w:hAnsi="Arial" w:cs="Times New Roman"/>
          <w:sz w:val="22"/>
        </w:rPr>
        <w:t>Information</w:t>
      </w:r>
      <w:r w:rsidRPr="00EE6362">
        <w:rPr>
          <w:rFonts w:ascii="Arial" w:eastAsia="Calibri" w:hAnsi="Arial" w:cs="Times New Roman"/>
          <w:w w:val="105"/>
          <w:sz w:val="22"/>
        </w:rPr>
        <w:t xml:space="preserve"> should be obtained on:</w:t>
      </w:r>
    </w:p>
    <w:p w14:paraId="30674DBF" w14:textId="77777777" w:rsidR="004D65B0" w:rsidRPr="00EE6362" w:rsidRDefault="004D65B0" w:rsidP="00B11F7A">
      <w:pPr>
        <w:pStyle w:val="Bullet1"/>
        <w:ind w:left="851"/>
        <w:rPr>
          <w:w w:val="105"/>
        </w:rPr>
      </w:pPr>
      <w:r w:rsidRPr="00EE6362">
        <w:rPr>
          <w:w w:val="105"/>
        </w:rPr>
        <w:t>maritime accidents/incidents in the area, including information on the economic consequences;</w:t>
      </w:r>
    </w:p>
    <w:p w14:paraId="061E7899" w14:textId="77777777" w:rsidR="004D65B0" w:rsidRPr="00EE6362" w:rsidRDefault="004D65B0" w:rsidP="00B11F7A">
      <w:pPr>
        <w:pStyle w:val="Bullet1"/>
        <w:ind w:left="851"/>
        <w:rPr>
          <w:w w:val="105"/>
        </w:rPr>
      </w:pPr>
      <w:r w:rsidRPr="00EE6362">
        <w:rPr>
          <w:w w:val="105"/>
        </w:rPr>
        <w:t>areas with a high frequency of accidents/incidents;</w:t>
      </w:r>
    </w:p>
    <w:p w14:paraId="5A0541C0" w14:textId="77777777" w:rsidR="004D65B0" w:rsidRPr="00EE6362" w:rsidRDefault="004D65B0" w:rsidP="00B11F7A">
      <w:pPr>
        <w:pStyle w:val="Bullet1"/>
        <w:ind w:left="851"/>
        <w:rPr>
          <w:w w:val="105"/>
        </w:rPr>
      </w:pPr>
      <w:r w:rsidRPr="00EE6362">
        <w:rPr>
          <w:w w:val="105"/>
        </w:rPr>
        <w:t>results of accident/incident investigations;</w:t>
      </w:r>
    </w:p>
    <w:p w14:paraId="16B8371F" w14:textId="77777777" w:rsidR="004D65B0" w:rsidRPr="00EE6362" w:rsidRDefault="004D65B0" w:rsidP="004611E3">
      <w:pPr>
        <w:numPr>
          <w:ilvl w:val="1"/>
          <w:numId w:val="39"/>
        </w:numPr>
        <w:spacing w:after="120"/>
        <w:ind w:left="1701" w:hanging="425"/>
        <w:rPr>
          <w:rFonts w:ascii="Arial" w:eastAsia="Calibri" w:hAnsi="Arial" w:cs="Times New Roman"/>
          <w:color w:val="000000"/>
          <w:sz w:val="22"/>
        </w:rPr>
      </w:pPr>
      <w:r w:rsidRPr="00EE6362">
        <w:rPr>
          <w:rFonts w:ascii="Arial" w:eastAsia="Calibri" w:hAnsi="Arial" w:cs="Times New Roman"/>
          <w:color w:val="000000"/>
          <w:sz w:val="22"/>
        </w:rPr>
        <w:t>the recorded root causes of the accidents/incidents;</w:t>
      </w:r>
    </w:p>
    <w:p w14:paraId="342767F8" w14:textId="77777777" w:rsidR="004D65B0" w:rsidRPr="00EE6362" w:rsidRDefault="004D65B0" w:rsidP="004611E3">
      <w:pPr>
        <w:numPr>
          <w:ilvl w:val="1"/>
          <w:numId w:val="39"/>
        </w:numPr>
        <w:spacing w:after="120"/>
        <w:ind w:left="1701" w:hanging="425"/>
        <w:rPr>
          <w:rFonts w:ascii="Arial" w:eastAsia="Calibri" w:hAnsi="Arial" w:cs="Times New Roman"/>
          <w:color w:val="000000"/>
          <w:sz w:val="22"/>
        </w:rPr>
      </w:pPr>
      <w:r w:rsidRPr="00EE6362">
        <w:rPr>
          <w:rFonts w:ascii="Arial" w:eastAsia="Calibri" w:hAnsi="Arial" w:cs="Times New Roman"/>
          <w:color w:val="000000"/>
          <w:sz w:val="22"/>
        </w:rPr>
        <w:t>any recommendations contained in reports on accidents/incidents, and implementation status of these recommendations;</w:t>
      </w:r>
    </w:p>
    <w:p w14:paraId="66CC6869" w14:textId="77777777" w:rsidR="004D65B0" w:rsidRPr="00EE6362" w:rsidRDefault="004D65B0" w:rsidP="004611E3">
      <w:pPr>
        <w:numPr>
          <w:ilvl w:val="1"/>
          <w:numId w:val="39"/>
        </w:numPr>
        <w:spacing w:after="120"/>
        <w:ind w:left="1701" w:hanging="425"/>
        <w:rPr>
          <w:rFonts w:ascii="Arial" w:eastAsia="Calibri" w:hAnsi="Arial" w:cs="Times New Roman"/>
          <w:color w:val="000000"/>
          <w:w w:val="105"/>
          <w:sz w:val="22"/>
        </w:rPr>
      </w:pPr>
      <w:r w:rsidRPr="00EE6362">
        <w:rPr>
          <w:rFonts w:ascii="Arial" w:eastAsia="Calibri" w:hAnsi="Arial" w:cs="Times New Roman"/>
          <w:color w:val="000000"/>
          <w:sz w:val="22"/>
        </w:rPr>
        <w:t>the competency</w:t>
      </w:r>
      <w:r w:rsidRPr="00EE6362">
        <w:rPr>
          <w:rFonts w:ascii="Arial" w:eastAsia="Calibri" w:hAnsi="Arial" w:cs="Times New Roman"/>
          <w:color w:val="000000"/>
          <w:w w:val="105"/>
          <w:sz w:val="22"/>
        </w:rPr>
        <w:t xml:space="preserve"> of the crew manning vessels entering the area; and</w:t>
      </w:r>
    </w:p>
    <w:p w14:paraId="4ACE83BF" w14:textId="77777777" w:rsidR="004D65B0" w:rsidRPr="00EE6362" w:rsidRDefault="004D65B0" w:rsidP="00B11F7A">
      <w:pPr>
        <w:pStyle w:val="Bullet1"/>
        <w:ind w:left="851"/>
        <w:rPr>
          <w:rFonts w:eastAsia="Calibri" w:cs="Times New Roman"/>
          <w:color w:val="000000"/>
          <w:w w:val="105"/>
        </w:rPr>
      </w:pPr>
      <w:r w:rsidRPr="00EE6362">
        <w:rPr>
          <w:rFonts w:eastAsia="Calibri" w:cs="Times New Roman"/>
          <w:color w:val="000000"/>
          <w:w w:val="105"/>
        </w:rPr>
        <w:t>the opinions of stakeholders regarding traffic safety in the area.</w:t>
      </w:r>
    </w:p>
    <w:p w14:paraId="12E3DCA1" w14:textId="0B87A1C6" w:rsidR="004D65B0" w:rsidRPr="00EE6362" w:rsidRDefault="004D65B0" w:rsidP="00FC7252">
      <w:pPr>
        <w:numPr>
          <w:ilvl w:val="0"/>
          <w:numId w:val="36"/>
        </w:numPr>
        <w:spacing w:before="240" w:after="120" w:line="240" w:lineRule="auto"/>
        <w:ind w:left="431" w:right="1582" w:hanging="425"/>
        <w:rPr>
          <w:rFonts w:ascii="Arial" w:eastAsia="Arial" w:hAnsi="Arial" w:cs="Times New Roman"/>
          <w:b/>
          <w:bCs/>
          <w:color w:val="000000"/>
          <w:spacing w:val="-5"/>
          <w:w w:val="105"/>
          <w:sz w:val="22"/>
          <w:u w:val="single"/>
        </w:rPr>
      </w:pPr>
      <w:r w:rsidRPr="00EE6362">
        <w:rPr>
          <w:rFonts w:ascii="Arial" w:eastAsia="Arial" w:hAnsi="Arial" w:cs="Times New Roman"/>
          <w:b/>
          <w:bCs/>
          <w:color w:val="000000"/>
          <w:spacing w:val="-5"/>
          <w:w w:val="105"/>
          <w:sz w:val="22"/>
          <w:u w:val="single"/>
        </w:rPr>
        <w:t xml:space="preserve">Data on </w:t>
      </w:r>
      <w:r w:rsidR="000B3E85" w:rsidRPr="00EE6362">
        <w:rPr>
          <w:rFonts w:ascii="Arial" w:eastAsia="Arial" w:hAnsi="Arial" w:cs="Times New Roman"/>
          <w:b/>
          <w:bCs/>
          <w:color w:val="000000"/>
          <w:spacing w:val="-5"/>
          <w:w w:val="105"/>
          <w:sz w:val="22"/>
          <w:u w:val="single"/>
        </w:rPr>
        <w:t xml:space="preserve">maritime </w:t>
      </w:r>
      <w:r w:rsidRPr="00EE6362">
        <w:rPr>
          <w:rFonts w:ascii="Arial" w:eastAsia="Arial" w:hAnsi="Arial" w:cs="Times New Roman"/>
          <w:b/>
          <w:bCs/>
          <w:color w:val="000000"/>
          <w:spacing w:val="-5"/>
          <w:w w:val="105"/>
          <w:sz w:val="22"/>
          <w:u w:val="single"/>
        </w:rPr>
        <w:t xml:space="preserve">traffic </w:t>
      </w:r>
    </w:p>
    <w:p w14:paraId="4A93D7CA" w14:textId="77777777" w:rsidR="004D65B0" w:rsidRPr="00EE6362" w:rsidRDefault="004D65B0" w:rsidP="00B11F7A">
      <w:pPr>
        <w:spacing w:after="120"/>
        <w:rPr>
          <w:rFonts w:ascii="Arial" w:eastAsia="Calibri" w:hAnsi="Arial" w:cs="Times New Roman"/>
          <w:sz w:val="22"/>
        </w:rPr>
      </w:pPr>
      <w:r w:rsidRPr="00EE6362">
        <w:rPr>
          <w:rFonts w:ascii="Arial" w:eastAsia="Calibri" w:hAnsi="Arial" w:cs="Times New Roman"/>
          <w:sz w:val="22"/>
        </w:rPr>
        <w:t>Information should be obtained on:</w:t>
      </w:r>
    </w:p>
    <w:p w14:paraId="24CA4F47" w14:textId="77777777" w:rsidR="004D65B0" w:rsidRPr="00EE6362" w:rsidRDefault="004D65B0" w:rsidP="004611E3">
      <w:pPr>
        <w:numPr>
          <w:ilvl w:val="0"/>
          <w:numId w:val="40"/>
        </w:numPr>
        <w:spacing w:after="120"/>
        <w:ind w:left="851" w:hanging="425"/>
        <w:rPr>
          <w:rFonts w:ascii="Arial" w:eastAsia="Calibri" w:hAnsi="Arial" w:cs="Times New Roman"/>
          <w:color w:val="000000"/>
          <w:w w:val="105"/>
          <w:sz w:val="22"/>
        </w:rPr>
      </w:pPr>
      <w:r w:rsidRPr="00EE6362">
        <w:rPr>
          <w:rFonts w:ascii="Arial" w:eastAsia="Calibri" w:hAnsi="Arial" w:cs="Times New Roman"/>
          <w:color w:val="000000"/>
          <w:w w:val="105"/>
          <w:sz w:val="22"/>
        </w:rPr>
        <w:t>efficiency of maritime traffic flow;</w:t>
      </w:r>
    </w:p>
    <w:p w14:paraId="00502A0B" w14:textId="77777777" w:rsidR="004D65B0" w:rsidRPr="00EE6362" w:rsidRDefault="004D65B0" w:rsidP="004611E3">
      <w:pPr>
        <w:numPr>
          <w:ilvl w:val="0"/>
          <w:numId w:val="40"/>
        </w:numPr>
        <w:spacing w:after="120"/>
        <w:ind w:left="851" w:hanging="425"/>
        <w:rPr>
          <w:rFonts w:ascii="Arial" w:eastAsia="Calibri" w:hAnsi="Arial" w:cs="Times New Roman"/>
          <w:color w:val="000000"/>
          <w:w w:val="105"/>
          <w:sz w:val="22"/>
        </w:rPr>
      </w:pPr>
      <w:r w:rsidRPr="00EE6362">
        <w:rPr>
          <w:rFonts w:ascii="Arial" w:eastAsia="Calibri" w:hAnsi="Arial" w:cs="Times New Roman"/>
          <w:color w:val="000000"/>
          <w:w w:val="105"/>
          <w:sz w:val="22"/>
        </w:rPr>
        <w:t>the main causes of delays;</w:t>
      </w:r>
    </w:p>
    <w:p w14:paraId="1E6993E8" w14:textId="77777777" w:rsidR="004D65B0" w:rsidRPr="00EE6362" w:rsidRDefault="004D65B0" w:rsidP="004611E3">
      <w:pPr>
        <w:numPr>
          <w:ilvl w:val="0"/>
          <w:numId w:val="40"/>
        </w:numPr>
        <w:spacing w:after="120"/>
        <w:ind w:left="851" w:hanging="425"/>
        <w:rPr>
          <w:rFonts w:ascii="Arial" w:eastAsia="Calibri" w:hAnsi="Arial" w:cs="Times New Roman"/>
          <w:color w:val="000000"/>
          <w:w w:val="105"/>
          <w:sz w:val="22"/>
        </w:rPr>
      </w:pPr>
      <w:r w:rsidRPr="00EE6362">
        <w:rPr>
          <w:rFonts w:ascii="Arial" w:eastAsia="Calibri" w:hAnsi="Arial" w:cs="Times New Roman"/>
          <w:color w:val="000000"/>
          <w:w w:val="105"/>
          <w:sz w:val="22"/>
        </w:rPr>
        <w:t>specific locations where congestion occurs regularly;</w:t>
      </w:r>
    </w:p>
    <w:p w14:paraId="535BEFB1" w14:textId="77777777" w:rsidR="004D65B0" w:rsidRPr="00EE6362" w:rsidRDefault="004D65B0" w:rsidP="004611E3">
      <w:pPr>
        <w:numPr>
          <w:ilvl w:val="0"/>
          <w:numId w:val="40"/>
        </w:numPr>
        <w:spacing w:after="120"/>
        <w:ind w:left="851" w:hanging="425"/>
        <w:rPr>
          <w:rFonts w:ascii="Arial" w:eastAsia="Calibri" w:hAnsi="Arial" w:cs="Times New Roman"/>
          <w:color w:val="000000"/>
          <w:w w:val="105"/>
          <w:sz w:val="22"/>
        </w:rPr>
      </w:pPr>
      <w:r w:rsidRPr="00EE6362">
        <w:rPr>
          <w:rFonts w:ascii="Arial" w:eastAsia="Calibri" w:hAnsi="Arial" w:cs="Times New Roman"/>
          <w:color w:val="000000"/>
          <w:w w:val="105"/>
          <w:sz w:val="22"/>
        </w:rPr>
        <w:t>the views of maritime stakeholders regarding the efficiency of traffic;</w:t>
      </w:r>
    </w:p>
    <w:p w14:paraId="09073B50" w14:textId="77777777" w:rsidR="004D65B0" w:rsidRPr="00EE6362" w:rsidRDefault="004D65B0" w:rsidP="004611E3">
      <w:pPr>
        <w:numPr>
          <w:ilvl w:val="0"/>
          <w:numId w:val="40"/>
        </w:numPr>
        <w:spacing w:after="120"/>
        <w:ind w:left="851" w:hanging="425"/>
        <w:rPr>
          <w:rFonts w:ascii="Arial" w:eastAsia="Calibri" w:hAnsi="Arial" w:cs="Times New Roman"/>
          <w:color w:val="000000"/>
          <w:w w:val="105"/>
          <w:sz w:val="22"/>
        </w:rPr>
      </w:pPr>
      <w:r w:rsidRPr="00EE6362">
        <w:rPr>
          <w:rFonts w:ascii="Arial" w:eastAsia="Calibri" w:hAnsi="Arial" w:cs="Times New Roman"/>
          <w:color w:val="000000"/>
          <w:w w:val="105"/>
          <w:sz w:val="22"/>
        </w:rPr>
        <w:t>any complaints and how these were resolved;</w:t>
      </w:r>
    </w:p>
    <w:p w14:paraId="757B0FA7" w14:textId="77777777" w:rsidR="004D65B0" w:rsidRPr="00EE6362" w:rsidRDefault="004D65B0" w:rsidP="004611E3">
      <w:pPr>
        <w:numPr>
          <w:ilvl w:val="0"/>
          <w:numId w:val="40"/>
        </w:numPr>
        <w:spacing w:after="120"/>
        <w:ind w:left="851" w:hanging="425"/>
        <w:rPr>
          <w:rFonts w:ascii="Arial" w:eastAsia="Calibri" w:hAnsi="Arial" w:cs="Times New Roman"/>
          <w:color w:val="000000"/>
          <w:w w:val="105"/>
          <w:sz w:val="22"/>
        </w:rPr>
      </w:pPr>
      <w:r w:rsidRPr="00EE6362">
        <w:rPr>
          <w:rFonts w:ascii="Arial" w:eastAsia="Calibri" w:hAnsi="Arial" w:cs="Times New Roman"/>
          <w:color w:val="000000"/>
          <w:w w:val="105"/>
          <w:sz w:val="22"/>
        </w:rPr>
        <w:t>the additional costs to the maritime industry as a result of delays; and</w:t>
      </w:r>
    </w:p>
    <w:p w14:paraId="0D145E3A" w14:textId="77777777" w:rsidR="004D65B0" w:rsidRPr="00EE6362" w:rsidRDefault="004D65B0" w:rsidP="004611E3">
      <w:pPr>
        <w:numPr>
          <w:ilvl w:val="0"/>
          <w:numId w:val="40"/>
        </w:numPr>
        <w:spacing w:after="120"/>
        <w:ind w:left="851" w:hanging="425"/>
        <w:rPr>
          <w:rFonts w:ascii="Arial" w:eastAsia="Calibri" w:hAnsi="Arial" w:cs="Times New Roman"/>
          <w:color w:val="000000"/>
          <w:w w:val="105"/>
          <w:sz w:val="22"/>
        </w:rPr>
      </w:pPr>
      <w:r w:rsidRPr="00EE6362">
        <w:rPr>
          <w:rFonts w:ascii="Arial" w:eastAsia="Calibri" w:hAnsi="Arial" w:cs="Times New Roman"/>
          <w:color w:val="000000"/>
          <w:w w:val="105"/>
          <w:sz w:val="22"/>
        </w:rPr>
        <w:t>any other relevant data available.</w:t>
      </w:r>
    </w:p>
    <w:p w14:paraId="0DC9FE0E" w14:textId="77777777" w:rsidR="004D65B0" w:rsidRPr="00EE6362" w:rsidRDefault="004D65B0" w:rsidP="00FC7252">
      <w:pPr>
        <w:numPr>
          <w:ilvl w:val="0"/>
          <w:numId w:val="36"/>
        </w:numPr>
        <w:spacing w:before="240" w:after="120" w:line="240" w:lineRule="auto"/>
        <w:ind w:left="431" w:right="1582" w:hanging="425"/>
        <w:rPr>
          <w:rFonts w:ascii="Arial" w:eastAsia="Times New Roman" w:hAnsi="Arial" w:cs="Arial"/>
          <w:b/>
          <w:bCs/>
          <w:sz w:val="22"/>
        </w:rPr>
      </w:pPr>
      <w:r w:rsidRPr="00EE6362">
        <w:rPr>
          <w:rFonts w:ascii="Arial" w:eastAsia="Arial" w:hAnsi="Arial" w:cs="Times New Roman"/>
          <w:b/>
          <w:bCs/>
          <w:sz w:val="22"/>
        </w:rPr>
        <w:t>VTS area</w:t>
      </w:r>
    </w:p>
    <w:p w14:paraId="716C112A" w14:textId="6EE6F374" w:rsidR="000B3E85" w:rsidRPr="00EE6362" w:rsidRDefault="000B3E85" w:rsidP="000B3E85">
      <w:pPr>
        <w:spacing w:after="120"/>
        <w:ind w:left="426"/>
        <w:rPr>
          <w:rFonts w:ascii="Arial" w:eastAsia="Arial" w:hAnsi="Arial" w:cs="Times New Roman"/>
          <w:sz w:val="22"/>
        </w:rPr>
      </w:pPr>
      <w:r w:rsidRPr="00EE6362">
        <w:rPr>
          <w:rFonts w:ascii="Arial" w:eastAsia="Arial" w:hAnsi="Arial" w:cs="Times New Roman"/>
          <w:sz w:val="22"/>
        </w:rPr>
        <w:t>Elements to consider include:</w:t>
      </w:r>
    </w:p>
    <w:p w14:paraId="19240DEB" w14:textId="1403D0C0" w:rsidR="004D65B0" w:rsidRPr="00EE6362" w:rsidRDefault="004D65B0" w:rsidP="004611E3">
      <w:pPr>
        <w:numPr>
          <w:ilvl w:val="0"/>
          <w:numId w:val="45"/>
        </w:numPr>
        <w:spacing w:after="120"/>
        <w:ind w:left="851" w:hanging="425"/>
        <w:rPr>
          <w:rFonts w:ascii="Arial" w:eastAsia="Arial" w:hAnsi="Arial" w:cs="Times New Roman"/>
          <w:sz w:val="22"/>
        </w:rPr>
      </w:pPr>
      <w:r w:rsidRPr="00EE6362">
        <w:rPr>
          <w:rFonts w:ascii="Arial" w:eastAsia="Arial" w:hAnsi="Arial" w:cs="Times New Roman"/>
          <w:sz w:val="22"/>
        </w:rPr>
        <w:t>delineating the VTS area and, if appropriate, VTS sub-areas or sectors;</w:t>
      </w:r>
    </w:p>
    <w:p w14:paraId="1736B801" w14:textId="04A9420C" w:rsidR="004D65B0" w:rsidRPr="00EE6362" w:rsidRDefault="000B3E85" w:rsidP="004611E3">
      <w:pPr>
        <w:numPr>
          <w:ilvl w:val="0"/>
          <w:numId w:val="45"/>
        </w:numPr>
        <w:spacing w:after="120"/>
        <w:ind w:left="851" w:hanging="425"/>
        <w:rPr>
          <w:rFonts w:ascii="Arial" w:eastAsia="Arial" w:hAnsi="Arial" w:cs="Times New Roman"/>
          <w:sz w:val="22"/>
        </w:rPr>
      </w:pPr>
      <w:r w:rsidRPr="00EE6362">
        <w:rPr>
          <w:rFonts w:ascii="Arial" w:eastAsia="Arial" w:hAnsi="Arial" w:cs="Times New Roman"/>
          <w:sz w:val="22"/>
        </w:rPr>
        <w:t>r</w:t>
      </w:r>
      <w:r w:rsidR="004D65B0" w:rsidRPr="00EE6362">
        <w:rPr>
          <w:rFonts w:ascii="Arial" w:eastAsia="Arial" w:hAnsi="Arial" w:cs="Times New Roman"/>
          <w:sz w:val="22"/>
        </w:rPr>
        <w:t>ules for vessel traffic such as one-way traffic zones and limitations for vessels carrying hazardous cargo;</w:t>
      </w:r>
    </w:p>
    <w:p w14:paraId="293DCAB8" w14:textId="768512CC" w:rsidR="004D65B0" w:rsidRPr="00EE6362" w:rsidRDefault="000B3E85" w:rsidP="004611E3">
      <w:pPr>
        <w:numPr>
          <w:ilvl w:val="0"/>
          <w:numId w:val="45"/>
        </w:numPr>
        <w:spacing w:after="120"/>
        <w:ind w:left="851" w:hanging="425"/>
        <w:rPr>
          <w:rFonts w:ascii="Arial" w:eastAsia="Arial" w:hAnsi="Arial" w:cs="Times New Roman"/>
          <w:sz w:val="22"/>
        </w:rPr>
      </w:pPr>
      <w:r w:rsidRPr="00EE6362">
        <w:rPr>
          <w:rFonts w:ascii="Arial" w:eastAsia="Arial" w:hAnsi="Arial" w:cs="Times New Roman"/>
          <w:sz w:val="22"/>
        </w:rPr>
        <w:t>n</w:t>
      </w:r>
      <w:r w:rsidR="004D65B0" w:rsidRPr="00EE6362">
        <w:rPr>
          <w:rFonts w:ascii="Arial" w:eastAsia="Arial" w:hAnsi="Arial" w:cs="Times New Roman"/>
          <w:sz w:val="22"/>
        </w:rPr>
        <w:t>eed for allocation of waterway space or management of infrastructure such as locks and bridges;</w:t>
      </w:r>
    </w:p>
    <w:p w14:paraId="4296ABD7" w14:textId="77777777" w:rsidR="004D65B0" w:rsidRPr="00EE6362" w:rsidRDefault="004D65B0" w:rsidP="004611E3">
      <w:pPr>
        <w:numPr>
          <w:ilvl w:val="0"/>
          <w:numId w:val="45"/>
        </w:numPr>
        <w:spacing w:after="120"/>
        <w:ind w:left="851" w:hanging="425"/>
        <w:rPr>
          <w:rFonts w:ascii="Arial" w:eastAsia="Arial" w:hAnsi="Arial" w:cs="Times New Roman"/>
          <w:sz w:val="22"/>
        </w:rPr>
      </w:pPr>
      <w:r w:rsidRPr="00EE6362">
        <w:rPr>
          <w:rFonts w:ascii="Arial" w:eastAsia="Arial" w:hAnsi="Arial" w:cs="Times New Roman"/>
          <w:sz w:val="22"/>
        </w:rPr>
        <w:t>types and sizes of vessels which are required or expected to participate in the VTS; and</w:t>
      </w:r>
    </w:p>
    <w:p w14:paraId="294B3D62" w14:textId="77777777" w:rsidR="004D65B0" w:rsidRPr="00EE6362" w:rsidRDefault="004D65B0" w:rsidP="004611E3">
      <w:pPr>
        <w:numPr>
          <w:ilvl w:val="0"/>
          <w:numId w:val="45"/>
        </w:numPr>
        <w:spacing w:after="120"/>
        <w:ind w:left="851" w:hanging="425"/>
        <w:rPr>
          <w:rFonts w:ascii="Arial" w:eastAsia="Arial" w:hAnsi="Arial" w:cs="Times New Roman"/>
          <w:sz w:val="22"/>
        </w:rPr>
      </w:pPr>
      <w:r w:rsidRPr="00EE6362">
        <w:rPr>
          <w:rFonts w:ascii="Arial" w:eastAsia="Arial" w:hAnsi="Arial" w:cs="Times New Roman"/>
          <w:sz w:val="22"/>
        </w:rPr>
        <w:lastRenderedPageBreak/>
        <w:t>adjacent VTSs and/or ship reporting systems and co-ordination of operations/procedures.</w:t>
      </w:r>
    </w:p>
    <w:p w14:paraId="05374EBC" w14:textId="77777777" w:rsidR="004D65B0" w:rsidRPr="00EE6362" w:rsidRDefault="004D65B0" w:rsidP="00FC7252">
      <w:pPr>
        <w:numPr>
          <w:ilvl w:val="0"/>
          <w:numId w:val="36"/>
        </w:numPr>
        <w:spacing w:before="240" w:after="120" w:line="240" w:lineRule="auto"/>
        <w:ind w:left="431" w:right="1582" w:hanging="425"/>
        <w:rPr>
          <w:rFonts w:ascii="Arial" w:eastAsia="Times New Roman" w:hAnsi="Arial" w:cs="Arial"/>
          <w:b/>
          <w:bCs/>
          <w:sz w:val="22"/>
        </w:rPr>
      </w:pPr>
      <w:r w:rsidRPr="00EE6362">
        <w:rPr>
          <w:rFonts w:ascii="Arial" w:eastAsia="Times New Roman" w:hAnsi="Arial" w:cs="Arial"/>
          <w:b/>
          <w:bCs/>
          <w:sz w:val="22"/>
        </w:rPr>
        <w:t>VTS Centre operations</w:t>
      </w:r>
    </w:p>
    <w:p w14:paraId="35D441FD" w14:textId="77777777" w:rsidR="004D65B0" w:rsidRPr="00EE6362" w:rsidRDefault="004D65B0" w:rsidP="00B11F7A">
      <w:pPr>
        <w:spacing w:after="120"/>
        <w:rPr>
          <w:rFonts w:ascii="Arial" w:eastAsia="Times New Roman" w:hAnsi="Arial" w:cs="Arial"/>
          <w:sz w:val="22"/>
        </w:rPr>
      </w:pPr>
      <w:r w:rsidRPr="00EE6362">
        <w:rPr>
          <w:rFonts w:ascii="Arial" w:eastAsia="Times New Roman" w:hAnsi="Arial" w:cs="Arial"/>
          <w:sz w:val="22"/>
        </w:rPr>
        <w:t>Elements to consider include:</w:t>
      </w:r>
    </w:p>
    <w:p w14:paraId="2AF44986" w14:textId="77777777" w:rsidR="004D65B0" w:rsidRPr="00EE6362" w:rsidRDefault="004D65B0" w:rsidP="004611E3">
      <w:pPr>
        <w:numPr>
          <w:ilvl w:val="0"/>
          <w:numId w:val="42"/>
        </w:numPr>
        <w:spacing w:after="120"/>
        <w:ind w:left="851"/>
        <w:rPr>
          <w:rFonts w:ascii="Arial" w:eastAsia="Calibri" w:hAnsi="Arial" w:cs="Arial"/>
          <w:color w:val="000000"/>
          <w:sz w:val="22"/>
        </w:rPr>
      </w:pPr>
      <w:r w:rsidRPr="00EE6362">
        <w:rPr>
          <w:rFonts w:ascii="Arial" w:eastAsia="Calibri" w:hAnsi="Arial" w:cs="Arial"/>
          <w:color w:val="000000"/>
          <w:sz w:val="22"/>
        </w:rPr>
        <w:t>the operating hours of the VTS;</w:t>
      </w:r>
    </w:p>
    <w:p w14:paraId="78B55F82" w14:textId="77777777" w:rsidR="004D65B0" w:rsidRPr="00EE6362" w:rsidRDefault="004D65B0" w:rsidP="004611E3">
      <w:pPr>
        <w:numPr>
          <w:ilvl w:val="0"/>
          <w:numId w:val="42"/>
        </w:numPr>
        <w:spacing w:after="120"/>
        <w:ind w:left="851"/>
        <w:rPr>
          <w:rFonts w:ascii="Arial" w:eastAsia="Calibri" w:hAnsi="Arial" w:cs="Arial"/>
          <w:color w:val="000000"/>
          <w:sz w:val="22"/>
        </w:rPr>
      </w:pPr>
      <w:r w:rsidRPr="00EE6362">
        <w:rPr>
          <w:rFonts w:ascii="Arial" w:eastAsia="Calibri" w:hAnsi="Arial" w:cs="Arial"/>
          <w:color w:val="000000"/>
          <w:sz w:val="22"/>
        </w:rPr>
        <w:t>tasks to be performed by VTS personnel;</w:t>
      </w:r>
    </w:p>
    <w:p w14:paraId="611E0984" w14:textId="77777777" w:rsidR="004D65B0" w:rsidRPr="00EE6362" w:rsidRDefault="004D65B0" w:rsidP="004611E3">
      <w:pPr>
        <w:numPr>
          <w:ilvl w:val="0"/>
          <w:numId w:val="42"/>
        </w:numPr>
        <w:spacing w:after="120"/>
        <w:ind w:left="851"/>
        <w:rPr>
          <w:rFonts w:ascii="Arial" w:eastAsia="Calibri" w:hAnsi="Arial" w:cs="Arial"/>
          <w:color w:val="000000"/>
          <w:sz w:val="22"/>
        </w:rPr>
      </w:pPr>
      <w:r w:rsidRPr="00EE6362">
        <w:rPr>
          <w:rFonts w:ascii="Arial" w:eastAsia="Calibri" w:hAnsi="Arial" w:cs="Arial"/>
          <w:color w:val="000000"/>
          <w:sz w:val="22"/>
        </w:rPr>
        <w:t>responsibilities of</w:t>
      </w:r>
      <w:r w:rsidRPr="00EE6362">
        <w:rPr>
          <w:rFonts w:ascii="Arial" w:eastAsia="Calibri" w:hAnsi="Arial" w:cs="Times New Roman"/>
          <w:color w:val="000000"/>
          <w:sz w:val="22"/>
        </w:rPr>
        <w:t xml:space="preserve"> </w:t>
      </w:r>
      <w:r w:rsidRPr="00EE6362">
        <w:rPr>
          <w:rFonts w:ascii="Arial" w:eastAsia="Calibri" w:hAnsi="Arial" w:cs="Arial"/>
          <w:color w:val="000000"/>
          <w:sz w:val="22"/>
        </w:rPr>
        <w:t>VTS personnel;</w:t>
      </w:r>
    </w:p>
    <w:p w14:paraId="58600091" w14:textId="77777777" w:rsidR="004D65B0" w:rsidRPr="00EE6362" w:rsidRDefault="004D65B0" w:rsidP="004611E3">
      <w:pPr>
        <w:numPr>
          <w:ilvl w:val="0"/>
          <w:numId w:val="42"/>
        </w:numPr>
        <w:spacing w:after="120"/>
        <w:ind w:left="851"/>
        <w:rPr>
          <w:rFonts w:ascii="Arial" w:eastAsia="Calibri" w:hAnsi="Arial" w:cs="Arial"/>
          <w:color w:val="000000"/>
          <w:sz w:val="22"/>
        </w:rPr>
      </w:pPr>
      <w:r w:rsidRPr="00EE6362">
        <w:rPr>
          <w:rFonts w:ascii="Arial" w:eastAsia="Calibri" w:hAnsi="Arial" w:cs="Arial"/>
          <w:color w:val="000000"/>
          <w:sz w:val="22"/>
        </w:rPr>
        <w:t>health and safety considerations;</w:t>
      </w:r>
    </w:p>
    <w:p w14:paraId="76029EED" w14:textId="3AA6D50E" w:rsidR="004D65B0" w:rsidRPr="00EE6362" w:rsidRDefault="004D65B0" w:rsidP="004611E3">
      <w:pPr>
        <w:numPr>
          <w:ilvl w:val="0"/>
          <w:numId w:val="42"/>
        </w:numPr>
        <w:spacing w:after="120"/>
        <w:ind w:left="851"/>
        <w:rPr>
          <w:rFonts w:ascii="Arial" w:eastAsia="Calibri" w:hAnsi="Arial" w:cs="Arial"/>
          <w:color w:val="000000"/>
          <w:sz w:val="22"/>
        </w:rPr>
      </w:pPr>
      <w:r w:rsidRPr="00EE6362">
        <w:rPr>
          <w:rFonts w:ascii="Arial" w:eastAsia="Calibri" w:hAnsi="Arial" w:cs="Arial"/>
          <w:color w:val="000000"/>
          <w:sz w:val="22"/>
        </w:rPr>
        <w:t>structure of information flows</w:t>
      </w:r>
      <w:r w:rsidR="000B3E85" w:rsidRPr="00EE6362">
        <w:rPr>
          <w:rFonts w:ascii="Arial" w:eastAsia="Calibri" w:hAnsi="Arial" w:cs="Arial"/>
          <w:color w:val="000000"/>
          <w:sz w:val="22"/>
        </w:rPr>
        <w:t>;</w:t>
      </w:r>
    </w:p>
    <w:p w14:paraId="5D97EBA6" w14:textId="77777777" w:rsidR="004D65B0" w:rsidRPr="00EE6362" w:rsidRDefault="004D65B0" w:rsidP="004611E3">
      <w:pPr>
        <w:numPr>
          <w:ilvl w:val="0"/>
          <w:numId w:val="42"/>
        </w:numPr>
        <w:spacing w:after="120"/>
        <w:ind w:left="851"/>
        <w:rPr>
          <w:rFonts w:ascii="Arial" w:eastAsia="Calibri" w:hAnsi="Arial" w:cs="Arial"/>
          <w:color w:val="000000"/>
          <w:sz w:val="22"/>
        </w:rPr>
      </w:pPr>
      <w:r w:rsidRPr="00EE6362">
        <w:rPr>
          <w:rFonts w:ascii="Arial" w:eastAsia="Calibri" w:hAnsi="Arial" w:cs="Arial"/>
          <w:color w:val="000000"/>
          <w:sz w:val="22"/>
        </w:rPr>
        <w:t>operational procedures; and</w:t>
      </w:r>
    </w:p>
    <w:p w14:paraId="28381B65" w14:textId="77777777" w:rsidR="004D65B0" w:rsidRPr="00EE6362" w:rsidRDefault="004D65B0" w:rsidP="004611E3">
      <w:pPr>
        <w:numPr>
          <w:ilvl w:val="0"/>
          <w:numId w:val="42"/>
        </w:numPr>
        <w:spacing w:after="120"/>
        <w:ind w:left="851"/>
        <w:rPr>
          <w:rFonts w:ascii="Arial" w:eastAsia="Calibri" w:hAnsi="Arial" w:cs="Arial"/>
          <w:color w:val="000000"/>
          <w:sz w:val="22"/>
        </w:rPr>
      </w:pPr>
      <w:r w:rsidRPr="00EE6362">
        <w:rPr>
          <w:rFonts w:ascii="Arial" w:eastAsia="Calibri" w:hAnsi="Arial" w:cs="Arial"/>
          <w:color w:val="000000"/>
          <w:sz w:val="22"/>
        </w:rPr>
        <w:t>physical security of the VTS centre and remote sites.</w:t>
      </w:r>
    </w:p>
    <w:p w14:paraId="3C4C04A5" w14:textId="77777777" w:rsidR="004D65B0" w:rsidRPr="00EE6362" w:rsidRDefault="004D65B0" w:rsidP="00FC7252">
      <w:pPr>
        <w:numPr>
          <w:ilvl w:val="0"/>
          <w:numId w:val="36"/>
        </w:numPr>
        <w:spacing w:before="240" w:after="120" w:line="240" w:lineRule="auto"/>
        <w:ind w:left="431" w:right="1582" w:hanging="425"/>
        <w:rPr>
          <w:rFonts w:ascii="Arial" w:eastAsia="Times New Roman" w:hAnsi="Arial" w:cs="Arial"/>
          <w:b/>
          <w:bCs/>
          <w:sz w:val="22"/>
        </w:rPr>
      </w:pPr>
      <w:r w:rsidRPr="00EE6362">
        <w:rPr>
          <w:rFonts w:ascii="Arial" w:eastAsia="Times New Roman" w:hAnsi="Arial" w:cs="Arial"/>
          <w:b/>
          <w:bCs/>
          <w:sz w:val="22"/>
        </w:rPr>
        <w:t>Design and Technology</w:t>
      </w:r>
    </w:p>
    <w:p w14:paraId="4B5B0768" w14:textId="77777777" w:rsidR="004D65B0" w:rsidRPr="00EE6362" w:rsidRDefault="004D65B0" w:rsidP="00B11F7A">
      <w:pPr>
        <w:spacing w:after="120"/>
        <w:rPr>
          <w:rFonts w:ascii="Arial" w:eastAsia="Times New Roman" w:hAnsi="Arial" w:cs="Arial"/>
          <w:sz w:val="22"/>
        </w:rPr>
      </w:pPr>
      <w:bookmarkStart w:id="30" w:name="_Hlk45198678"/>
      <w:r w:rsidRPr="00EE6362">
        <w:rPr>
          <w:rFonts w:ascii="Arial" w:eastAsia="Times New Roman" w:hAnsi="Arial" w:cs="Arial"/>
          <w:sz w:val="22"/>
        </w:rPr>
        <w:t>Elements to consider include:</w:t>
      </w:r>
    </w:p>
    <w:bookmarkEnd w:id="30"/>
    <w:p w14:paraId="7E37F5F9" w14:textId="77777777" w:rsidR="004D65B0" w:rsidRPr="00EE6362" w:rsidRDefault="004D65B0" w:rsidP="004611E3">
      <w:pPr>
        <w:numPr>
          <w:ilvl w:val="0"/>
          <w:numId w:val="43"/>
        </w:numPr>
        <w:spacing w:after="120"/>
        <w:ind w:left="851"/>
        <w:rPr>
          <w:rFonts w:ascii="Arial" w:eastAsia="Calibri" w:hAnsi="Arial" w:cs="Arial"/>
          <w:color w:val="000000"/>
          <w:sz w:val="22"/>
        </w:rPr>
      </w:pPr>
      <w:r w:rsidRPr="00EE6362">
        <w:rPr>
          <w:rFonts w:ascii="Arial" w:eastAsia="Calibri" w:hAnsi="Arial" w:cs="Arial"/>
          <w:color w:val="000000"/>
          <w:sz w:val="22"/>
        </w:rPr>
        <w:t xml:space="preserve">system users and user requirements </w:t>
      </w:r>
    </w:p>
    <w:p w14:paraId="43E43F74" w14:textId="77777777" w:rsidR="004D65B0" w:rsidRPr="00EE6362" w:rsidRDefault="004D65B0" w:rsidP="004611E3">
      <w:pPr>
        <w:numPr>
          <w:ilvl w:val="0"/>
          <w:numId w:val="43"/>
        </w:numPr>
        <w:spacing w:after="120"/>
        <w:ind w:left="851"/>
        <w:rPr>
          <w:rFonts w:ascii="Arial" w:eastAsia="Calibri" w:hAnsi="Arial" w:cs="Arial"/>
          <w:color w:val="000000"/>
          <w:sz w:val="22"/>
        </w:rPr>
      </w:pPr>
      <w:r w:rsidRPr="00EE6362">
        <w:rPr>
          <w:rFonts w:ascii="Arial" w:eastAsia="Calibri" w:hAnsi="Arial" w:cs="Arial"/>
          <w:color w:val="000000"/>
          <w:sz w:val="22"/>
        </w:rPr>
        <w:t>general outline for a VTS database; and, if appropriate, a general outline for means to retain and retrieve the traffic image, radio and other communication methods and other relevant information;</w:t>
      </w:r>
    </w:p>
    <w:p w14:paraId="2663117F" w14:textId="77777777" w:rsidR="004D65B0" w:rsidRPr="00EE6362" w:rsidRDefault="004D65B0" w:rsidP="004611E3">
      <w:pPr>
        <w:numPr>
          <w:ilvl w:val="0"/>
          <w:numId w:val="43"/>
        </w:numPr>
        <w:spacing w:after="120"/>
        <w:ind w:left="851"/>
        <w:rPr>
          <w:rFonts w:ascii="Arial" w:eastAsia="Calibri" w:hAnsi="Arial" w:cs="Arial"/>
          <w:color w:val="000000"/>
          <w:sz w:val="22"/>
        </w:rPr>
      </w:pPr>
      <w:r w:rsidRPr="00EE6362">
        <w:rPr>
          <w:rFonts w:ascii="Arial" w:eastAsia="Calibri" w:hAnsi="Arial" w:cs="Arial"/>
          <w:color w:val="000000"/>
          <w:sz w:val="22"/>
        </w:rPr>
        <w:t xml:space="preserve">VTS equipment life cycle, warranty and maintenance (including training for operational use and maintenance management of the technical part of system); </w:t>
      </w:r>
    </w:p>
    <w:p w14:paraId="41A2EC22" w14:textId="77777777" w:rsidR="004D65B0" w:rsidRPr="00EE6362" w:rsidRDefault="004D65B0" w:rsidP="004611E3">
      <w:pPr>
        <w:numPr>
          <w:ilvl w:val="0"/>
          <w:numId w:val="43"/>
        </w:numPr>
        <w:spacing w:after="120"/>
        <w:ind w:left="851"/>
        <w:rPr>
          <w:rFonts w:ascii="Arial" w:eastAsia="Calibri" w:hAnsi="Arial" w:cs="Arial"/>
          <w:color w:val="000000"/>
          <w:sz w:val="22"/>
        </w:rPr>
      </w:pPr>
      <w:r w:rsidRPr="00EE6362">
        <w:rPr>
          <w:rFonts w:ascii="Arial" w:eastAsia="Calibri" w:hAnsi="Arial" w:cs="Arial"/>
          <w:color w:val="000000"/>
          <w:sz w:val="22"/>
        </w:rPr>
        <w:t>basic functional design, including reliability and availability targets; and</w:t>
      </w:r>
    </w:p>
    <w:p w14:paraId="2249BAA1" w14:textId="77777777" w:rsidR="004D65B0" w:rsidRPr="00EE6362" w:rsidRDefault="004D65B0" w:rsidP="004611E3">
      <w:pPr>
        <w:numPr>
          <w:ilvl w:val="0"/>
          <w:numId w:val="43"/>
        </w:numPr>
        <w:spacing w:after="120"/>
        <w:ind w:left="851"/>
        <w:rPr>
          <w:rFonts w:ascii="Arial" w:eastAsia="Calibri" w:hAnsi="Arial" w:cs="Arial"/>
          <w:color w:val="000000"/>
          <w:sz w:val="22"/>
        </w:rPr>
      </w:pPr>
      <w:r w:rsidRPr="00EE6362">
        <w:rPr>
          <w:rFonts w:ascii="Arial" w:eastAsia="Calibri" w:hAnsi="Arial" w:cs="Arial"/>
          <w:color w:val="000000"/>
          <w:sz w:val="22"/>
        </w:rPr>
        <w:t>back-up and redundancy arrangements for critical equipment such as surveillance and communications equipment to meet reliability and availability targets;</w:t>
      </w:r>
    </w:p>
    <w:p w14:paraId="01898A02" w14:textId="77777777" w:rsidR="004D65B0" w:rsidRPr="00EE6362" w:rsidRDefault="004D65B0" w:rsidP="004611E3">
      <w:pPr>
        <w:numPr>
          <w:ilvl w:val="0"/>
          <w:numId w:val="43"/>
        </w:numPr>
        <w:spacing w:after="120"/>
        <w:ind w:left="851"/>
        <w:rPr>
          <w:rFonts w:ascii="Arial" w:eastAsia="Calibri" w:hAnsi="Arial" w:cs="Arial"/>
          <w:color w:val="000000"/>
          <w:sz w:val="22"/>
        </w:rPr>
      </w:pPr>
      <w:r w:rsidRPr="00EE6362">
        <w:rPr>
          <w:rFonts w:ascii="Arial" w:eastAsia="Calibri" w:hAnsi="Arial" w:cs="Arial"/>
          <w:color w:val="000000"/>
          <w:sz w:val="22"/>
        </w:rPr>
        <w:t>Man/machine interface and human factors.</w:t>
      </w:r>
    </w:p>
    <w:p w14:paraId="1392EC38" w14:textId="77777777" w:rsidR="004D65B0" w:rsidRPr="00EE6362" w:rsidRDefault="004D65B0" w:rsidP="00FC7252">
      <w:pPr>
        <w:numPr>
          <w:ilvl w:val="0"/>
          <w:numId w:val="36"/>
        </w:numPr>
        <w:spacing w:before="240" w:after="120" w:line="240" w:lineRule="auto"/>
        <w:ind w:left="431" w:right="1582" w:hanging="425"/>
        <w:rPr>
          <w:rFonts w:ascii="Arial" w:eastAsia="Arial" w:hAnsi="Arial" w:cs="Times New Roman"/>
          <w:b/>
          <w:bCs/>
          <w:color w:val="000000"/>
          <w:spacing w:val="-5"/>
          <w:w w:val="105"/>
          <w:sz w:val="22"/>
          <w:u w:val="single"/>
        </w:rPr>
      </w:pPr>
      <w:r w:rsidRPr="00EE6362">
        <w:rPr>
          <w:rFonts w:ascii="Arial" w:eastAsia="Arial" w:hAnsi="Arial" w:cs="Times New Roman"/>
          <w:b/>
          <w:bCs/>
          <w:color w:val="000000"/>
          <w:spacing w:val="-5"/>
          <w:w w:val="105"/>
          <w:sz w:val="22"/>
          <w:u w:val="single"/>
        </w:rPr>
        <w:t>Allied Services</w:t>
      </w:r>
    </w:p>
    <w:p w14:paraId="067CEE76" w14:textId="77777777" w:rsidR="004D65B0" w:rsidRPr="00EE6362" w:rsidRDefault="004D65B0" w:rsidP="00B11F7A">
      <w:pPr>
        <w:spacing w:after="120"/>
        <w:ind w:right="1582"/>
        <w:rPr>
          <w:rFonts w:ascii="Arial" w:eastAsia="Calibri" w:hAnsi="Arial" w:cs="Times New Roman"/>
          <w:spacing w:val="-5"/>
          <w:w w:val="105"/>
        </w:rPr>
      </w:pPr>
      <w:r w:rsidRPr="00EE6362">
        <w:rPr>
          <w:rFonts w:ascii="Arial" w:eastAsia="Calibri" w:hAnsi="Arial" w:cs="Times New Roman"/>
          <w:color w:val="000000"/>
          <w:spacing w:val="-5"/>
          <w:w w:val="105"/>
          <w:sz w:val="22"/>
        </w:rPr>
        <w:t xml:space="preserve">Support </w:t>
      </w:r>
      <w:r w:rsidRPr="00EE6362">
        <w:rPr>
          <w:rFonts w:ascii="Arial" w:eastAsia="Calibri" w:hAnsi="Arial" w:cs="Times New Roman"/>
          <w:spacing w:val="-5"/>
          <w:w w:val="105"/>
          <w:sz w:val="22"/>
        </w:rPr>
        <w:t>from allied services should be assessed in terms of their benefits, limitations and potential effectiveness, which may include:</w:t>
      </w:r>
    </w:p>
    <w:p w14:paraId="01D4D2FD" w14:textId="77777777" w:rsidR="004D65B0" w:rsidRPr="00EE6362" w:rsidRDefault="004D65B0" w:rsidP="004611E3">
      <w:pPr>
        <w:numPr>
          <w:ilvl w:val="0"/>
          <w:numId w:val="44"/>
        </w:numPr>
        <w:spacing w:after="120"/>
        <w:ind w:left="851" w:hanging="425"/>
        <w:rPr>
          <w:rFonts w:ascii="Arial" w:eastAsia="Calibri" w:hAnsi="Arial" w:cs="Times New Roman"/>
          <w:w w:val="105"/>
          <w:sz w:val="22"/>
        </w:rPr>
      </w:pPr>
      <w:r w:rsidRPr="00EE6362">
        <w:rPr>
          <w:rFonts w:ascii="Arial" w:eastAsia="Calibri" w:hAnsi="Arial" w:cs="Times New Roman"/>
          <w:w w:val="105"/>
          <w:sz w:val="22"/>
        </w:rPr>
        <w:t>pilotage, including pilot boarding locations and communications;</w:t>
      </w:r>
    </w:p>
    <w:p w14:paraId="5CAEF2E3" w14:textId="77777777" w:rsidR="004D65B0" w:rsidRPr="00EE6362" w:rsidRDefault="004D65B0" w:rsidP="004611E3">
      <w:pPr>
        <w:numPr>
          <w:ilvl w:val="0"/>
          <w:numId w:val="44"/>
        </w:numPr>
        <w:spacing w:after="120"/>
        <w:ind w:left="851" w:hanging="425"/>
        <w:rPr>
          <w:rFonts w:ascii="Arial" w:eastAsia="Calibri" w:hAnsi="Arial" w:cs="Times New Roman"/>
          <w:w w:val="105"/>
          <w:sz w:val="22"/>
        </w:rPr>
      </w:pPr>
      <w:r w:rsidRPr="00EE6362">
        <w:rPr>
          <w:rFonts w:ascii="Arial" w:eastAsia="Calibri" w:hAnsi="Arial" w:cs="Times New Roman"/>
          <w:w w:val="105"/>
          <w:sz w:val="22"/>
        </w:rPr>
        <w:t>availability of tug assistance;</w:t>
      </w:r>
    </w:p>
    <w:p w14:paraId="3EA8CECA" w14:textId="77777777" w:rsidR="004D65B0" w:rsidRPr="00EE6362" w:rsidRDefault="004D65B0" w:rsidP="004611E3">
      <w:pPr>
        <w:numPr>
          <w:ilvl w:val="0"/>
          <w:numId w:val="44"/>
        </w:numPr>
        <w:spacing w:after="120"/>
        <w:ind w:left="851" w:hanging="425"/>
        <w:rPr>
          <w:rFonts w:ascii="Arial" w:eastAsia="Calibri" w:hAnsi="Arial" w:cs="Times New Roman"/>
          <w:w w:val="105"/>
          <w:sz w:val="22"/>
        </w:rPr>
      </w:pPr>
      <w:r w:rsidRPr="00EE6362">
        <w:rPr>
          <w:rFonts w:ascii="Arial" w:eastAsia="Calibri" w:hAnsi="Arial" w:cs="Times New Roman"/>
          <w:w w:val="105"/>
          <w:sz w:val="22"/>
        </w:rPr>
        <w:t>co-operation between authorities, allied services and the port community, including Government agencies such as Immigration, Customs, Coastguard etc.</w:t>
      </w:r>
    </w:p>
    <w:p w14:paraId="62A93805" w14:textId="77777777" w:rsidR="004D65B0" w:rsidRPr="00EE6362" w:rsidRDefault="004D65B0" w:rsidP="00FC7252">
      <w:pPr>
        <w:numPr>
          <w:ilvl w:val="0"/>
          <w:numId w:val="36"/>
        </w:numPr>
        <w:spacing w:before="240" w:after="120" w:line="240" w:lineRule="auto"/>
        <w:ind w:left="431" w:right="1582" w:hanging="425"/>
        <w:rPr>
          <w:rFonts w:ascii="Arial" w:eastAsia="Arial" w:hAnsi="Arial" w:cs="Times New Roman"/>
          <w:b/>
          <w:bCs/>
          <w:sz w:val="22"/>
        </w:rPr>
      </w:pPr>
      <w:r w:rsidRPr="00EE6362">
        <w:rPr>
          <w:rFonts w:ascii="Arial" w:eastAsia="Arial" w:hAnsi="Arial" w:cs="Times New Roman"/>
          <w:b/>
          <w:bCs/>
          <w:sz w:val="22"/>
        </w:rPr>
        <w:t>Legal</w:t>
      </w:r>
    </w:p>
    <w:p w14:paraId="10D6F628" w14:textId="77777777" w:rsidR="004D65B0" w:rsidRPr="00EE6362" w:rsidRDefault="004D65B0" w:rsidP="00B11F7A">
      <w:pPr>
        <w:spacing w:after="120"/>
        <w:rPr>
          <w:rFonts w:ascii="Arial" w:eastAsia="Arial" w:hAnsi="Arial" w:cs="Times New Roman"/>
          <w:sz w:val="22"/>
        </w:rPr>
      </w:pPr>
      <w:r w:rsidRPr="00EE6362">
        <w:rPr>
          <w:rFonts w:ascii="Arial" w:eastAsia="Arial" w:hAnsi="Arial" w:cs="Times New Roman"/>
          <w:sz w:val="22"/>
        </w:rPr>
        <w:t>Elements to consider include:</w:t>
      </w:r>
    </w:p>
    <w:p w14:paraId="21AE03F2" w14:textId="77777777" w:rsidR="004D65B0" w:rsidRPr="00EE6362" w:rsidRDefault="004D65B0" w:rsidP="004611E3">
      <w:pPr>
        <w:numPr>
          <w:ilvl w:val="0"/>
          <w:numId w:val="49"/>
        </w:numPr>
        <w:spacing w:after="120"/>
        <w:rPr>
          <w:rFonts w:ascii="Arial" w:eastAsia="Arial" w:hAnsi="Arial" w:cs="Times New Roman"/>
          <w:sz w:val="22"/>
        </w:rPr>
      </w:pPr>
      <w:r w:rsidRPr="00EE6362">
        <w:rPr>
          <w:rFonts w:ascii="Arial" w:eastAsia="Arial" w:hAnsi="Arial" w:cs="Times New Roman"/>
          <w:sz w:val="22"/>
        </w:rPr>
        <w:t xml:space="preserve">legal framework, consistent with national law; </w:t>
      </w:r>
    </w:p>
    <w:p w14:paraId="2BDA2339" w14:textId="77777777" w:rsidR="004D65B0" w:rsidRPr="00EE6362" w:rsidRDefault="004D65B0" w:rsidP="004611E3">
      <w:pPr>
        <w:numPr>
          <w:ilvl w:val="0"/>
          <w:numId w:val="49"/>
        </w:numPr>
        <w:spacing w:after="120"/>
        <w:rPr>
          <w:rFonts w:ascii="Arial" w:eastAsia="Arial" w:hAnsi="Arial" w:cs="Times New Roman"/>
          <w:sz w:val="22"/>
        </w:rPr>
      </w:pPr>
      <w:r w:rsidRPr="00EE6362">
        <w:rPr>
          <w:rFonts w:ascii="Arial" w:eastAsia="Arial" w:hAnsi="Arial" w:cs="Times New Roman"/>
          <w:sz w:val="22"/>
        </w:rPr>
        <w:t>policy with respect to violations of VTS regulatory requirements;</w:t>
      </w:r>
    </w:p>
    <w:p w14:paraId="6A86000C" w14:textId="77777777" w:rsidR="004D65B0" w:rsidRPr="00EE6362" w:rsidRDefault="004D65B0" w:rsidP="004611E3">
      <w:pPr>
        <w:numPr>
          <w:ilvl w:val="0"/>
          <w:numId w:val="49"/>
        </w:numPr>
        <w:spacing w:after="120"/>
        <w:rPr>
          <w:rFonts w:ascii="Arial" w:eastAsia="Arial" w:hAnsi="Arial" w:cs="Times New Roman"/>
          <w:sz w:val="22"/>
        </w:rPr>
      </w:pPr>
      <w:r w:rsidRPr="00EE6362">
        <w:rPr>
          <w:rFonts w:ascii="Arial" w:eastAsia="Arial" w:hAnsi="Arial" w:cs="Times New Roman"/>
          <w:sz w:val="22"/>
        </w:rPr>
        <w:t>liability.</w:t>
      </w:r>
    </w:p>
    <w:p w14:paraId="2DF8BBEC" w14:textId="1E99926F" w:rsidR="004D65B0" w:rsidRPr="00EE6362" w:rsidRDefault="004D65B0" w:rsidP="00751144">
      <w:pPr>
        <w:numPr>
          <w:ilvl w:val="0"/>
          <w:numId w:val="36"/>
        </w:numPr>
        <w:spacing w:before="240" w:after="120" w:line="240" w:lineRule="auto"/>
        <w:ind w:left="431" w:right="1582" w:hanging="425"/>
        <w:rPr>
          <w:rFonts w:ascii="Arial" w:eastAsia="Arial" w:hAnsi="Arial" w:cs="Times New Roman"/>
          <w:b/>
          <w:bCs/>
          <w:spacing w:val="-5"/>
          <w:w w:val="105"/>
          <w:sz w:val="22"/>
          <w:u w:val="single"/>
        </w:rPr>
      </w:pPr>
      <w:r w:rsidRPr="00EE6362">
        <w:rPr>
          <w:rFonts w:ascii="Arial" w:eastAsia="Arial" w:hAnsi="Arial" w:cs="Times New Roman"/>
          <w:b/>
          <w:bCs/>
          <w:spacing w:val="-5"/>
          <w:w w:val="105"/>
          <w:sz w:val="22"/>
          <w:u w:val="single"/>
        </w:rPr>
        <w:t xml:space="preserve">VTS </w:t>
      </w:r>
      <w:r w:rsidR="00751144" w:rsidRPr="00EE6362">
        <w:rPr>
          <w:rFonts w:ascii="Arial" w:eastAsia="Arial" w:hAnsi="Arial" w:cs="Times New Roman"/>
          <w:b/>
          <w:bCs/>
          <w:spacing w:val="-5"/>
          <w:w w:val="105"/>
          <w:sz w:val="22"/>
          <w:u w:val="single"/>
        </w:rPr>
        <w:t>p</w:t>
      </w:r>
      <w:r w:rsidRPr="00EE6362">
        <w:rPr>
          <w:rFonts w:ascii="Arial" w:eastAsia="Arial" w:hAnsi="Arial" w:cs="Times New Roman"/>
          <w:b/>
          <w:bCs/>
          <w:spacing w:val="-5"/>
          <w:w w:val="105"/>
          <w:sz w:val="22"/>
          <w:u w:val="single"/>
        </w:rPr>
        <w:t>ersonnel</w:t>
      </w:r>
      <w:r w:rsidR="00751144" w:rsidRPr="00EE6362">
        <w:rPr>
          <w:rFonts w:ascii="Arial" w:eastAsia="Arial" w:hAnsi="Arial" w:cs="Times New Roman"/>
          <w:b/>
          <w:bCs/>
          <w:spacing w:val="-5"/>
          <w:w w:val="105"/>
          <w:sz w:val="22"/>
          <w:u w:val="single"/>
        </w:rPr>
        <w:t>,</w:t>
      </w:r>
      <w:r w:rsidRPr="00EE6362">
        <w:rPr>
          <w:rFonts w:ascii="Arial" w:eastAsia="Arial" w:hAnsi="Arial" w:cs="Times New Roman"/>
          <w:b/>
          <w:bCs/>
          <w:spacing w:val="-5"/>
          <w:w w:val="105"/>
          <w:sz w:val="22"/>
          <w:u w:val="single"/>
        </w:rPr>
        <w:t xml:space="preserve"> </w:t>
      </w:r>
      <w:r w:rsidR="00D0481F" w:rsidRPr="00EE6362">
        <w:rPr>
          <w:rFonts w:ascii="Arial" w:eastAsia="Arial" w:hAnsi="Arial" w:cs="Times New Roman"/>
          <w:b/>
          <w:bCs/>
          <w:spacing w:val="-5"/>
          <w:w w:val="105"/>
          <w:sz w:val="22"/>
          <w:u w:val="single"/>
        </w:rPr>
        <w:t>r</w:t>
      </w:r>
      <w:r w:rsidRPr="00EE6362">
        <w:rPr>
          <w:rFonts w:ascii="Arial" w:eastAsia="Arial" w:hAnsi="Arial" w:cs="Times New Roman"/>
          <w:b/>
          <w:bCs/>
          <w:spacing w:val="-5"/>
          <w:w w:val="105"/>
          <w:sz w:val="22"/>
          <w:u w:val="single"/>
        </w:rPr>
        <w:t xml:space="preserve">ecruitment and </w:t>
      </w:r>
      <w:r w:rsidR="00D0481F" w:rsidRPr="00EE6362">
        <w:rPr>
          <w:rFonts w:ascii="Arial" w:eastAsia="Arial" w:hAnsi="Arial" w:cs="Times New Roman"/>
          <w:b/>
          <w:bCs/>
          <w:spacing w:val="-5"/>
          <w:w w:val="105"/>
          <w:sz w:val="22"/>
          <w:u w:val="single"/>
        </w:rPr>
        <w:t>t</w:t>
      </w:r>
      <w:r w:rsidRPr="00EE6362">
        <w:rPr>
          <w:rFonts w:ascii="Arial" w:eastAsia="Arial" w:hAnsi="Arial" w:cs="Times New Roman"/>
          <w:b/>
          <w:bCs/>
          <w:spacing w:val="-5"/>
          <w:w w:val="105"/>
          <w:sz w:val="22"/>
          <w:u w:val="single"/>
        </w:rPr>
        <w:t>raining</w:t>
      </w:r>
    </w:p>
    <w:p w14:paraId="3A4E2AEB" w14:textId="77777777" w:rsidR="004D65B0" w:rsidRPr="00EE6362" w:rsidRDefault="004D65B0" w:rsidP="00B11F7A">
      <w:pPr>
        <w:spacing w:after="120"/>
        <w:ind w:left="3" w:right="1582"/>
        <w:rPr>
          <w:rFonts w:ascii="Arial" w:eastAsia="Arial" w:hAnsi="Arial" w:cs="Times New Roman"/>
          <w:spacing w:val="-5"/>
          <w:w w:val="105"/>
          <w:sz w:val="22"/>
        </w:rPr>
      </w:pPr>
      <w:bookmarkStart w:id="31" w:name="_Hlk45199092"/>
      <w:bookmarkStart w:id="32" w:name="_Hlk45200514"/>
      <w:r w:rsidRPr="00EE6362">
        <w:rPr>
          <w:rFonts w:ascii="Arial" w:eastAsia="Arial" w:hAnsi="Arial" w:cs="Times New Roman"/>
          <w:spacing w:val="-5"/>
          <w:w w:val="105"/>
          <w:sz w:val="22"/>
        </w:rPr>
        <w:t>Elements to consider include:</w:t>
      </w:r>
      <w:bookmarkEnd w:id="31"/>
    </w:p>
    <w:bookmarkEnd w:id="32"/>
    <w:p w14:paraId="63D15F92" w14:textId="321CD711" w:rsidR="004D65B0" w:rsidRPr="00EE6362" w:rsidRDefault="00D0481F" w:rsidP="004611E3">
      <w:pPr>
        <w:numPr>
          <w:ilvl w:val="0"/>
          <w:numId w:val="46"/>
        </w:numPr>
        <w:spacing w:after="120"/>
        <w:ind w:right="1582" w:hanging="357"/>
        <w:rPr>
          <w:rFonts w:ascii="Arial" w:eastAsia="Arial" w:hAnsi="Arial" w:cs="Times New Roman"/>
          <w:spacing w:val="-5"/>
          <w:w w:val="105"/>
          <w:sz w:val="22"/>
        </w:rPr>
      </w:pPr>
      <w:r w:rsidRPr="00EE6362">
        <w:rPr>
          <w:rFonts w:ascii="Arial" w:eastAsia="Arial" w:hAnsi="Arial" w:cs="Times New Roman"/>
          <w:spacing w:val="-5"/>
          <w:w w:val="105"/>
          <w:sz w:val="22"/>
        </w:rPr>
        <w:t>s</w:t>
      </w:r>
      <w:r w:rsidR="004D65B0" w:rsidRPr="00EE6362">
        <w:rPr>
          <w:rFonts w:ascii="Arial" w:eastAsia="Arial" w:hAnsi="Arial" w:cs="Times New Roman"/>
          <w:spacing w:val="-5"/>
          <w:w w:val="105"/>
          <w:sz w:val="22"/>
        </w:rPr>
        <w:t>taffing levels (see IALA Guideline 1045);</w:t>
      </w:r>
    </w:p>
    <w:p w14:paraId="724C5AF3" w14:textId="1BF2B96A" w:rsidR="004D65B0" w:rsidRPr="00EE6362" w:rsidRDefault="00D0481F" w:rsidP="004611E3">
      <w:pPr>
        <w:numPr>
          <w:ilvl w:val="0"/>
          <w:numId w:val="46"/>
        </w:numPr>
        <w:spacing w:after="120"/>
        <w:ind w:right="1582" w:hanging="357"/>
        <w:rPr>
          <w:rFonts w:ascii="Arial" w:eastAsia="Arial" w:hAnsi="Arial" w:cs="Times New Roman"/>
          <w:spacing w:val="-5"/>
          <w:w w:val="105"/>
          <w:sz w:val="22"/>
        </w:rPr>
      </w:pPr>
      <w:r w:rsidRPr="00EE6362">
        <w:rPr>
          <w:rFonts w:ascii="Arial" w:eastAsia="Arial" w:hAnsi="Arial" w:cs="Times New Roman"/>
          <w:spacing w:val="-5"/>
          <w:w w:val="105"/>
          <w:sz w:val="22"/>
        </w:rPr>
        <w:lastRenderedPageBreak/>
        <w:t>r</w:t>
      </w:r>
      <w:r w:rsidR="004D65B0" w:rsidRPr="00EE6362">
        <w:rPr>
          <w:rFonts w:ascii="Arial" w:eastAsia="Arial" w:hAnsi="Arial" w:cs="Times New Roman"/>
          <w:spacing w:val="-5"/>
          <w:w w:val="105"/>
          <w:sz w:val="22"/>
        </w:rPr>
        <w:t>ecruitment;</w:t>
      </w:r>
    </w:p>
    <w:p w14:paraId="764A003B" w14:textId="6F04D615" w:rsidR="004D65B0" w:rsidRPr="00EE6362" w:rsidRDefault="00D0481F" w:rsidP="004611E3">
      <w:pPr>
        <w:numPr>
          <w:ilvl w:val="0"/>
          <w:numId w:val="46"/>
        </w:numPr>
        <w:spacing w:after="120"/>
        <w:ind w:right="1582" w:hanging="357"/>
        <w:rPr>
          <w:rFonts w:ascii="Arial" w:eastAsia="Arial" w:hAnsi="Arial" w:cs="Times New Roman"/>
          <w:spacing w:val="-5"/>
          <w:w w:val="105"/>
          <w:sz w:val="22"/>
        </w:rPr>
      </w:pPr>
      <w:r w:rsidRPr="00EE6362">
        <w:rPr>
          <w:rFonts w:ascii="Arial" w:eastAsia="Arial" w:hAnsi="Arial" w:cs="Times New Roman"/>
          <w:spacing w:val="-5"/>
          <w:w w:val="105"/>
          <w:sz w:val="22"/>
        </w:rPr>
        <w:t>q</w:t>
      </w:r>
      <w:r w:rsidR="004D65B0" w:rsidRPr="00EE6362">
        <w:rPr>
          <w:rFonts w:ascii="Arial" w:eastAsia="Arial" w:hAnsi="Arial" w:cs="Times New Roman"/>
          <w:spacing w:val="-5"/>
          <w:w w:val="105"/>
          <w:sz w:val="22"/>
        </w:rPr>
        <w:t>ualifications;</w:t>
      </w:r>
    </w:p>
    <w:p w14:paraId="0FF7BD44" w14:textId="77777777" w:rsidR="004D65B0" w:rsidRPr="00EE6362" w:rsidRDefault="004D65B0" w:rsidP="004611E3">
      <w:pPr>
        <w:numPr>
          <w:ilvl w:val="0"/>
          <w:numId w:val="46"/>
        </w:numPr>
        <w:spacing w:after="120"/>
        <w:ind w:right="15" w:hanging="357"/>
        <w:rPr>
          <w:rFonts w:ascii="Arial" w:eastAsia="Arial" w:hAnsi="Arial" w:cs="Times New Roman"/>
          <w:spacing w:val="-5"/>
          <w:w w:val="105"/>
          <w:sz w:val="22"/>
        </w:rPr>
      </w:pPr>
      <w:r w:rsidRPr="00EE6362">
        <w:rPr>
          <w:rFonts w:ascii="Arial" w:eastAsia="Arial" w:hAnsi="Arial" w:cs="Times New Roman"/>
          <w:spacing w:val="-5"/>
          <w:w w:val="105"/>
          <w:sz w:val="22"/>
        </w:rPr>
        <w:t>training and certification of VTS personnel; and</w:t>
      </w:r>
    </w:p>
    <w:p w14:paraId="2E24877C" w14:textId="77777777" w:rsidR="004D65B0" w:rsidRPr="00EE6362" w:rsidRDefault="004D65B0" w:rsidP="004611E3">
      <w:pPr>
        <w:numPr>
          <w:ilvl w:val="0"/>
          <w:numId w:val="46"/>
        </w:numPr>
        <w:spacing w:after="120"/>
        <w:ind w:right="1582" w:hanging="357"/>
        <w:rPr>
          <w:rFonts w:ascii="Arial" w:eastAsia="Arial" w:hAnsi="Arial" w:cs="Times New Roman"/>
          <w:spacing w:val="-5"/>
          <w:w w:val="105"/>
          <w:sz w:val="22"/>
        </w:rPr>
      </w:pPr>
      <w:r w:rsidRPr="00EE6362">
        <w:rPr>
          <w:rFonts w:ascii="Arial" w:eastAsia="Arial" w:hAnsi="Arial" w:cs="Times New Roman"/>
          <w:spacing w:val="-5"/>
          <w:w w:val="105"/>
          <w:sz w:val="22"/>
        </w:rPr>
        <w:t>managerial requirements.</w:t>
      </w:r>
    </w:p>
    <w:p w14:paraId="0B2CEC4E" w14:textId="77777777" w:rsidR="004D65B0" w:rsidRPr="00EE6362" w:rsidRDefault="004D65B0" w:rsidP="00751144">
      <w:pPr>
        <w:numPr>
          <w:ilvl w:val="0"/>
          <w:numId w:val="36"/>
        </w:numPr>
        <w:spacing w:before="240" w:after="120" w:line="240" w:lineRule="auto"/>
        <w:ind w:left="431" w:right="1582" w:hanging="425"/>
        <w:rPr>
          <w:rFonts w:ascii="Arial" w:eastAsia="Arial" w:hAnsi="Arial" w:cs="Times New Roman"/>
          <w:b/>
          <w:bCs/>
          <w:color w:val="000000"/>
          <w:spacing w:val="-5"/>
          <w:w w:val="105"/>
          <w:sz w:val="22"/>
          <w:u w:val="single"/>
        </w:rPr>
      </w:pPr>
      <w:r w:rsidRPr="00EE6362">
        <w:rPr>
          <w:rFonts w:ascii="Arial" w:eastAsia="Arial" w:hAnsi="Arial" w:cs="Times New Roman"/>
          <w:b/>
          <w:bCs/>
          <w:spacing w:val="-5"/>
          <w:w w:val="105"/>
          <w:sz w:val="22"/>
          <w:u w:val="single"/>
        </w:rPr>
        <w:t>Future</w:t>
      </w:r>
      <w:r w:rsidRPr="00EE6362">
        <w:rPr>
          <w:rFonts w:ascii="Arial" w:eastAsia="Arial" w:hAnsi="Arial" w:cs="Times New Roman"/>
          <w:b/>
          <w:bCs/>
          <w:color w:val="000000"/>
          <w:spacing w:val="-5"/>
          <w:w w:val="105"/>
          <w:sz w:val="22"/>
          <w:u w:val="single"/>
        </w:rPr>
        <w:t xml:space="preserve"> development</w:t>
      </w:r>
    </w:p>
    <w:p w14:paraId="55721E16" w14:textId="77777777" w:rsidR="004D65B0" w:rsidRPr="00EE6362" w:rsidRDefault="004D65B0" w:rsidP="00B11F7A">
      <w:pPr>
        <w:spacing w:after="120"/>
        <w:rPr>
          <w:rFonts w:ascii="Arial" w:eastAsia="Calibri" w:hAnsi="Arial" w:cs="Times New Roman"/>
          <w:w w:val="105"/>
          <w:sz w:val="22"/>
        </w:rPr>
      </w:pPr>
      <w:r w:rsidRPr="00EE6362">
        <w:rPr>
          <w:rFonts w:ascii="Arial" w:eastAsia="Calibri" w:hAnsi="Arial" w:cs="Times New Roman"/>
          <w:w w:val="105"/>
          <w:sz w:val="22"/>
        </w:rPr>
        <w:t>Elements to consider include:</w:t>
      </w:r>
    </w:p>
    <w:p w14:paraId="15F92336" w14:textId="77777777" w:rsidR="004D65B0" w:rsidRPr="00EE6362" w:rsidRDefault="004D65B0" w:rsidP="004611E3">
      <w:pPr>
        <w:numPr>
          <w:ilvl w:val="0"/>
          <w:numId w:val="48"/>
        </w:numPr>
        <w:spacing w:after="120"/>
        <w:rPr>
          <w:rFonts w:ascii="Arial" w:eastAsia="Calibri" w:hAnsi="Arial" w:cs="Times New Roman"/>
          <w:w w:val="105"/>
          <w:sz w:val="22"/>
        </w:rPr>
      </w:pPr>
      <w:r w:rsidRPr="00EE6362">
        <w:rPr>
          <w:rFonts w:ascii="Arial" w:eastAsia="Calibri" w:hAnsi="Arial" w:cs="Times New Roman"/>
          <w:w w:val="105"/>
          <w:sz w:val="22"/>
        </w:rPr>
        <w:t xml:space="preserve">foreseeable future trends in maritime traffic and future developments which could have an impact on: </w:t>
      </w:r>
    </w:p>
    <w:p w14:paraId="11C893B4" w14:textId="77777777" w:rsidR="004D65B0" w:rsidRPr="00EE6362" w:rsidRDefault="004D65B0" w:rsidP="004611E3">
      <w:pPr>
        <w:numPr>
          <w:ilvl w:val="1"/>
          <w:numId w:val="48"/>
        </w:numPr>
        <w:spacing w:after="120"/>
        <w:rPr>
          <w:rFonts w:ascii="Arial" w:eastAsia="Calibri" w:hAnsi="Arial" w:cs="Times New Roman"/>
          <w:w w:val="105"/>
          <w:sz w:val="22"/>
        </w:rPr>
      </w:pPr>
      <w:r w:rsidRPr="00EE6362">
        <w:rPr>
          <w:rFonts w:ascii="Arial" w:eastAsia="Calibri" w:hAnsi="Arial" w:cs="Times New Roman"/>
          <w:w w:val="105"/>
          <w:sz w:val="22"/>
        </w:rPr>
        <w:t>the number of vessels;</w:t>
      </w:r>
    </w:p>
    <w:p w14:paraId="56D725FF" w14:textId="77777777" w:rsidR="004D65B0" w:rsidRPr="00EE6362" w:rsidRDefault="004D65B0" w:rsidP="004611E3">
      <w:pPr>
        <w:numPr>
          <w:ilvl w:val="1"/>
          <w:numId w:val="48"/>
        </w:numPr>
        <w:spacing w:after="120"/>
        <w:rPr>
          <w:rFonts w:ascii="Arial" w:eastAsia="Calibri" w:hAnsi="Arial" w:cs="Times New Roman"/>
          <w:w w:val="105"/>
          <w:sz w:val="22"/>
        </w:rPr>
      </w:pPr>
      <w:r w:rsidRPr="00EE6362">
        <w:rPr>
          <w:rFonts w:ascii="Arial" w:eastAsia="Calibri" w:hAnsi="Arial" w:cs="Times New Roman"/>
          <w:w w:val="105"/>
          <w:sz w:val="22"/>
        </w:rPr>
        <w:t>types and sizes of vessels; and</w:t>
      </w:r>
    </w:p>
    <w:p w14:paraId="16D99E07" w14:textId="77777777" w:rsidR="004D65B0" w:rsidRPr="00EE6362" w:rsidRDefault="004D65B0" w:rsidP="004611E3">
      <w:pPr>
        <w:numPr>
          <w:ilvl w:val="1"/>
          <w:numId w:val="48"/>
        </w:numPr>
        <w:spacing w:after="120"/>
        <w:rPr>
          <w:rFonts w:ascii="Arial" w:eastAsia="Calibri" w:hAnsi="Arial" w:cs="Times New Roman"/>
          <w:w w:val="105"/>
          <w:sz w:val="22"/>
        </w:rPr>
      </w:pPr>
      <w:r w:rsidRPr="00EE6362">
        <w:rPr>
          <w:rFonts w:ascii="Arial" w:eastAsia="Calibri" w:hAnsi="Arial" w:cs="Times New Roman"/>
          <w:w w:val="105"/>
          <w:sz w:val="22"/>
        </w:rPr>
        <w:t>cargo carried.</w:t>
      </w:r>
    </w:p>
    <w:p w14:paraId="359025B8" w14:textId="55EBE367" w:rsidR="004D65B0" w:rsidRPr="00EE6362" w:rsidRDefault="00D0481F" w:rsidP="004611E3">
      <w:pPr>
        <w:numPr>
          <w:ilvl w:val="0"/>
          <w:numId w:val="48"/>
        </w:numPr>
        <w:spacing w:after="120"/>
        <w:rPr>
          <w:rFonts w:ascii="Arial" w:eastAsia="Calibri" w:hAnsi="Arial" w:cs="Times New Roman"/>
          <w:w w:val="105"/>
          <w:sz w:val="22"/>
        </w:rPr>
      </w:pPr>
      <w:r w:rsidRPr="00EE6362">
        <w:rPr>
          <w:rFonts w:ascii="Arial" w:eastAsia="Calibri" w:hAnsi="Arial" w:cs="Times New Roman"/>
          <w:w w:val="105"/>
          <w:sz w:val="22"/>
        </w:rPr>
        <w:t>f</w:t>
      </w:r>
      <w:r w:rsidR="004D65B0" w:rsidRPr="00EE6362">
        <w:rPr>
          <w:rFonts w:ascii="Arial" w:eastAsia="Calibri" w:hAnsi="Arial" w:cs="Times New Roman"/>
          <w:w w:val="105"/>
          <w:sz w:val="22"/>
        </w:rPr>
        <w:t>urther developments in VTS and navigation-related technology;</w:t>
      </w:r>
    </w:p>
    <w:p w14:paraId="7603E001" w14:textId="77777777" w:rsidR="004D65B0" w:rsidRPr="00EE6362" w:rsidRDefault="004D65B0" w:rsidP="004611E3">
      <w:pPr>
        <w:numPr>
          <w:ilvl w:val="0"/>
          <w:numId w:val="48"/>
        </w:numPr>
        <w:spacing w:after="120"/>
        <w:rPr>
          <w:rFonts w:ascii="Arial" w:eastAsia="Calibri" w:hAnsi="Arial" w:cs="Times New Roman"/>
          <w:w w:val="105"/>
          <w:sz w:val="22"/>
        </w:rPr>
      </w:pPr>
      <w:r w:rsidRPr="00EE6362">
        <w:rPr>
          <w:rFonts w:ascii="Arial" w:eastAsia="Calibri" w:hAnsi="Arial" w:cs="Times New Roman"/>
          <w:w w:val="105"/>
          <w:sz w:val="22"/>
        </w:rPr>
        <w:t>the implications of future SOLAS carriage requirements for navigational and/or communication equipment onboard and their applicability to ships expected in the VTS Area.</w:t>
      </w:r>
    </w:p>
    <w:p w14:paraId="0DB5703E" w14:textId="77777777" w:rsidR="004D65B0" w:rsidRPr="00EE6362" w:rsidRDefault="004D65B0" w:rsidP="00B11F7A">
      <w:pPr>
        <w:spacing w:after="120"/>
        <w:ind w:left="720"/>
        <w:rPr>
          <w:rFonts w:ascii="Arial" w:eastAsia="Calibri" w:hAnsi="Arial" w:cs="Times New Roman"/>
          <w:i/>
          <w:iCs/>
          <w:w w:val="105"/>
          <w:sz w:val="22"/>
        </w:rPr>
      </w:pPr>
      <w:r w:rsidRPr="00EE6362">
        <w:rPr>
          <w:rFonts w:ascii="Arial" w:eastAsia="Calibri" w:hAnsi="Arial" w:cs="Times New Roman"/>
          <w:i/>
          <w:iCs/>
          <w:w w:val="105"/>
          <w:sz w:val="22"/>
        </w:rPr>
        <w:t>Note: The SOLAS Convention is not applicable to many small vessels.</w:t>
      </w:r>
    </w:p>
    <w:p w14:paraId="7AEEDE2C" w14:textId="77777777" w:rsidR="004D65B0" w:rsidRPr="00EE6362" w:rsidRDefault="004D65B0" w:rsidP="00751144">
      <w:pPr>
        <w:numPr>
          <w:ilvl w:val="0"/>
          <w:numId w:val="36"/>
        </w:numPr>
        <w:spacing w:before="240" w:after="120" w:line="240" w:lineRule="auto"/>
        <w:ind w:left="431" w:right="1582" w:hanging="425"/>
        <w:rPr>
          <w:rFonts w:ascii="Calibri" w:eastAsia="Arial" w:hAnsi="Calibri" w:cs="Arial"/>
          <w:b/>
          <w:bCs/>
          <w:w w:val="105"/>
          <w:sz w:val="22"/>
          <w:u w:val="single"/>
        </w:rPr>
      </w:pPr>
      <w:r w:rsidRPr="00EE6362">
        <w:rPr>
          <w:rFonts w:ascii="Arial" w:eastAsia="Arial" w:hAnsi="Arial" w:cs="Arial"/>
          <w:b/>
          <w:bCs/>
          <w:w w:val="105"/>
          <w:sz w:val="22"/>
          <w:u w:val="single"/>
        </w:rPr>
        <w:t>Funding</w:t>
      </w:r>
    </w:p>
    <w:p w14:paraId="38CE31E6" w14:textId="77777777" w:rsidR="004D65B0" w:rsidRPr="00EE6362" w:rsidRDefault="004D65B0" w:rsidP="00B11F7A">
      <w:pPr>
        <w:spacing w:after="120"/>
        <w:ind w:right="-1"/>
        <w:rPr>
          <w:rFonts w:ascii="Arial" w:eastAsia="Calibri" w:hAnsi="Arial" w:cs="Times New Roman"/>
          <w:color w:val="000000"/>
          <w:spacing w:val="-5"/>
          <w:w w:val="105"/>
          <w:sz w:val="22"/>
        </w:rPr>
      </w:pPr>
      <w:r w:rsidRPr="00EE6362">
        <w:rPr>
          <w:rFonts w:ascii="Arial" w:eastAsia="Calibri" w:hAnsi="Arial" w:cs="Times New Roman"/>
          <w:color w:val="000000"/>
          <w:spacing w:val="-5"/>
          <w:w w:val="105"/>
          <w:sz w:val="22"/>
        </w:rPr>
        <w:t>Elements to consider include:</w:t>
      </w:r>
    </w:p>
    <w:p w14:paraId="595D1E64" w14:textId="77777777" w:rsidR="004D65B0" w:rsidRPr="00EE6362" w:rsidRDefault="004D65B0" w:rsidP="004611E3">
      <w:pPr>
        <w:numPr>
          <w:ilvl w:val="0"/>
          <w:numId w:val="47"/>
        </w:numPr>
        <w:spacing w:after="120"/>
        <w:ind w:right="-1"/>
        <w:rPr>
          <w:rFonts w:ascii="Arial" w:eastAsia="Calibri" w:hAnsi="Arial" w:cs="Times New Roman"/>
          <w:color w:val="000000"/>
          <w:spacing w:val="-5"/>
          <w:w w:val="105"/>
          <w:sz w:val="22"/>
        </w:rPr>
      </w:pPr>
      <w:r w:rsidRPr="00EE6362">
        <w:rPr>
          <w:rFonts w:ascii="Arial" w:eastAsia="Calibri" w:hAnsi="Arial" w:cs="Times New Roman"/>
          <w:color w:val="000000"/>
          <w:spacing w:val="-5"/>
          <w:w w:val="105"/>
          <w:sz w:val="22"/>
        </w:rPr>
        <w:t>operating costs;</w:t>
      </w:r>
    </w:p>
    <w:p w14:paraId="6463DA5D" w14:textId="77777777" w:rsidR="004D65B0" w:rsidRPr="00EE6362" w:rsidRDefault="004D65B0" w:rsidP="004611E3">
      <w:pPr>
        <w:numPr>
          <w:ilvl w:val="0"/>
          <w:numId w:val="47"/>
        </w:numPr>
        <w:spacing w:after="120"/>
        <w:ind w:right="-1"/>
        <w:rPr>
          <w:rFonts w:ascii="Arial" w:eastAsia="Calibri" w:hAnsi="Arial" w:cs="Times New Roman"/>
          <w:color w:val="000000"/>
          <w:spacing w:val="-5"/>
          <w:w w:val="105"/>
          <w:sz w:val="22"/>
        </w:rPr>
      </w:pPr>
      <w:r w:rsidRPr="00EE6362">
        <w:rPr>
          <w:rFonts w:ascii="Arial" w:eastAsia="Calibri" w:hAnsi="Arial" w:cs="Times New Roman"/>
          <w:color w:val="000000"/>
          <w:spacing w:val="-5"/>
          <w:w w:val="105"/>
          <w:sz w:val="22"/>
        </w:rPr>
        <w:t xml:space="preserve">how the future VTS should be funded (see IALA </w:t>
      </w:r>
      <w:r w:rsidRPr="00EE6362">
        <w:rPr>
          <w:rFonts w:ascii="Arial" w:eastAsia="Calibri" w:hAnsi="Arial" w:cs="Times New Roman"/>
          <w:i/>
          <w:color w:val="000000"/>
          <w:spacing w:val="-5"/>
          <w:w w:val="105"/>
          <w:sz w:val="22"/>
        </w:rPr>
        <w:t>Recommendation V-102 on Guidelines on the Application of ‘User Pays’ Principle to VTS</w:t>
      </w:r>
      <w:r w:rsidRPr="00EE6362">
        <w:rPr>
          <w:rFonts w:ascii="Arial" w:eastAsia="Calibri" w:hAnsi="Arial" w:cs="Times New Roman"/>
          <w:color w:val="000000"/>
          <w:spacing w:val="-5"/>
          <w:w w:val="105"/>
          <w:sz w:val="22"/>
        </w:rPr>
        <w:t>);</w:t>
      </w:r>
    </w:p>
    <w:p w14:paraId="65BCFB2C" w14:textId="50F311B5" w:rsidR="004D65B0" w:rsidRPr="00EE6362" w:rsidRDefault="00D0481F" w:rsidP="004611E3">
      <w:pPr>
        <w:numPr>
          <w:ilvl w:val="0"/>
          <w:numId w:val="47"/>
        </w:numPr>
        <w:spacing w:after="120"/>
        <w:ind w:right="-1"/>
        <w:rPr>
          <w:rFonts w:ascii="Arial" w:eastAsia="Calibri" w:hAnsi="Arial" w:cs="Times New Roman"/>
          <w:color w:val="000000"/>
          <w:spacing w:val="-5"/>
          <w:w w:val="105"/>
          <w:sz w:val="22"/>
        </w:rPr>
      </w:pPr>
      <w:r w:rsidRPr="00EE6362">
        <w:rPr>
          <w:rFonts w:ascii="Arial" w:eastAsia="Calibri" w:hAnsi="Arial" w:cs="Times New Roman"/>
          <w:color w:val="000000"/>
          <w:spacing w:val="-5"/>
          <w:w w:val="105"/>
          <w:sz w:val="22"/>
        </w:rPr>
        <w:t>r</w:t>
      </w:r>
      <w:r w:rsidR="004D65B0" w:rsidRPr="00EE6362">
        <w:rPr>
          <w:rFonts w:ascii="Arial" w:eastAsia="Calibri" w:hAnsi="Arial" w:cs="Times New Roman"/>
          <w:color w:val="000000"/>
          <w:spacing w:val="-5"/>
          <w:w w:val="105"/>
          <w:sz w:val="22"/>
        </w:rPr>
        <w:t>eassessment of infrastructure in place prior to the introduction of a new or enhanced VTS to identify those parts that may be retained and those that might become obsolete.</w:t>
      </w:r>
    </w:p>
    <w:p w14:paraId="1DFCBB93" w14:textId="77777777" w:rsidR="004D65B0" w:rsidRPr="004D65B0" w:rsidRDefault="004D65B0" w:rsidP="00B11F7A">
      <w:pPr>
        <w:spacing w:after="120"/>
        <w:rPr>
          <w:rFonts w:ascii="Arial" w:eastAsia="Times New Roman" w:hAnsi="Arial" w:cs="Arial"/>
          <w:sz w:val="22"/>
        </w:rPr>
      </w:pPr>
    </w:p>
    <w:p w14:paraId="3BCC25A6" w14:textId="77777777" w:rsidR="004D65B0" w:rsidRDefault="004D65B0" w:rsidP="004D65B0">
      <w:pPr>
        <w:spacing w:line="240" w:lineRule="atLeast"/>
        <w:rPr>
          <w:rFonts w:ascii="Arial" w:hAnsi="Arial"/>
          <w:color w:val="000000"/>
          <w:spacing w:val="-5"/>
          <w:w w:val="105"/>
          <w:sz w:val="22"/>
          <w:lang w:val="en-US"/>
        </w:rPr>
      </w:pPr>
    </w:p>
    <w:p w14:paraId="051D078B" w14:textId="77777777" w:rsidR="00751144" w:rsidRDefault="00751144">
      <w:pPr>
        <w:spacing w:after="200" w:line="276" w:lineRule="auto"/>
        <w:rPr>
          <w:rFonts w:asciiTheme="majorHAnsi" w:eastAsiaTheme="majorEastAsia" w:hAnsiTheme="majorHAnsi" w:cstheme="majorBidi"/>
          <w:b/>
          <w:bCs/>
          <w:color w:val="407EC9"/>
          <w:w w:val="105"/>
          <w:sz w:val="28"/>
          <w:szCs w:val="24"/>
          <w:lang w:val="en-US"/>
        </w:rPr>
      </w:pPr>
      <w:r>
        <w:rPr>
          <w:caps/>
          <w:w w:val="105"/>
          <w:lang w:val="en-US"/>
        </w:rPr>
        <w:br w:type="page"/>
      </w:r>
    </w:p>
    <w:p w14:paraId="1EA5AEDD" w14:textId="1DE213C4" w:rsidR="00751144" w:rsidRDefault="00751144" w:rsidP="00751144">
      <w:pPr>
        <w:pStyle w:val="Heading1"/>
        <w:rPr>
          <w:caps w:val="0"/>
          <w:w w:val="105"/>
          <w:lang w:val="en-US"/>
        </w:rPr>
      </w:pPr>
      <w:bookmarkStart w:id="33" w:name="_Toc46220295"/>
      <w:r>
        <w:rPr>
          <w:caps w:val="0"/>
          <w:w w:val="105"/>
          <w:lang w:val="en-US"/>
        </w:rPr>
        <w:lastRenderedPageBreak/>
        <w:t>ANNEX 2 - P</w:t>
      </w:r>
      <w:r w:rsidRPr="00ED219D">
        <w:rPr>
          <w:caps w:val="0"/>
          <w:w w:val="105"/>
          <w:lang w:val="en-US"/>
        </w:rPr>
        <w:t>ASSIVE TRAFFIC MANAGEMENT MEASURES</w:t>
      </w:r>
      <w:bookmarkEnd w:id="33"/>
    </w:p>
    <w:p w14:paraId="553206C9" w14:textId="77777777" w:rsidR="00751144" w:rsidRPr="004A7FB0" w:rsidRDefault="00751144" w:rsidP="00751144">
      <w:pPr>
        <w:pStyle w:val="Heading1separatationline"/>
        <w:rPr>
          <w:lang w:val="en-US"/>
        </w:rPr>
      </w:pPr>
    </w:p>
    <w:p w14:paraId="7B3B3731" w14:textId="77777777" w:rsidR="00751144" w:rsidRPr="005B50AF" w:rsidRDefault="00751144" w:rsidP="00751144">
      <w:pPr>
        <w:spacing w:before="120" w:after="120" w:line="240" w:lineRule="auto"/>
        <w:ind w:right="-1"/>
        <w:rPr>
          <w:rFonts w:ascii="Arial" w:hAnsi="Arial"/>
          <w:color w:val="000000"/>
          <w:spacing w:val="-5"/>
          <w:w w:val="105"/>
          <w:sz w:val="22"/>
          <w:lang w:val="en-US"/>
        </w:rPr>
      </w:pPr>
      <w:r w:rsidRPr="005B50AF">
        <w:rPr>
          <w:rFonts w:ascii="Arial" w:hAnsi="Arial"/>
          <w:color w:val="000000"/>
          <w:spacing w:val="-5"/>
          <w:w w:val="105"/>
          <w:sz w:val="22"/>
          <w:lang w:val="en-US"/>
        </w:rPr>
        <w:t>Examples of passive traffic management measures to consider as additional or alternative risk mitigation measures to VTS to address the issues and problems associated with the volume of traffic and degree of risk in the waterway include:</w:t>
      </w:r>
    </w:p>
    <w:p w14:paraId="29C13B67" w14:textId="77777777" w:rsidR="00751144" w:rsidRPr="0066170B" w:rsidRDefault="00751144" w:rsidP="00751144">
      <w:pPr>
        <w:pStyle w:val="Bullet1"/>
        <w:rPr>
          <w:w w:val="105"/>
          <w:lang w:val="en-US"/>
        </w:rPr>
      </w:pPr>
      <w:r>
        <w:rPr>
          <w:w w:val="105"/>
          <w:lang w:val="en-US"/>
        </w:rPr>
        <w:t xml:space="preserve">enhancement of the existing </w:t>
      </w:r>
      <w:r w:rsidRPr="0066170B">
        <w:rPr>
          <w:w w:val="105"/>
          <w:lang w:val="en-US"/>
        </w:rPr>
        <w:t xml:space="preserve">legal and organizational framework, </w:t>
      </w:r>
      <w:r>
        <w:rPr>
          <w:w w:val="105"/>
          <w:lang w:val="en-US"/>
        </w:rPr>
        <w:t>such as adjustments in</w:t>
      </w:r>
      <w:r w:rsidRPr="0066170B">
        <w:rPr>
          <w:w w:val="105"/>
          <w:lang w:val="en-US"/>
        </w:rPr>
        <w:t xml:space="preserve"> local by-laws, rules and recommendations;</w:t>
      </w:r>
    </w:p>
    <w:p w14:paraId="7510A7C5" w14:textId="77777777" w:rsidR="00751144" w:rsidRDefault="00751144" w:rsidP="00751144">
      <w:pPr>
        <w:pStyle w:val="Bullet1"/>
        <w:rPr>
          <w:w w:val="105"/>
          <w:lang w:val="en-US"/>
        </w:rPr>
      </w:pPr>
      <w:r>
        <w:rPr>
          <w:w w:val="105"/>
          <w:lang w:val="en-US"/>
        </w:rPr>
        <w:t>space allocation policy;</w:t>
      </w:r>
    </w:p>
    <w:p w14:paraId="1B012A1A" w14:textId="77777777" w:rsidR="00751144" w:rsidRPr="00ED219D" w:rsidRDefault="00751144" w:rsidP="00751144">
      <w:pPr>
        <w:pStyle w:val="Bullet1"/>
        <w:rPr>
          <w:w w:val="105"/>
          <w:lang w:val="en-US"/>
        </w:rPr>
      </w:pPr>
      <w:r w:rsidRPr="00ED219D">
        <w:rPr>
          <w:w w:val="105"/>
          <w:lang w:val="en-US"/>
        </w:rPr>
        <w:t xml:space="preserve">ships’ routeing </w:t>
      </w:r>
      <w:r>
        <w:rPr>
          <w:w w:val="105"/>
          <w:lang w:val="en-US"/>
        </w:rPr>
        <w:t>(</w:t>
      </w:r>
      <w:r w:rsidRPr="00ED219D">
        <w:rPr>
          <w:w w:val="105"/>
          <w:lang w:val="en-US"/>
        </w:rPr>
        <w:t>SOLAS V/10 and IMO resolution A.572(14)</w:t>
      </w:r>
      <w:r>
        <w:rPr>
          <w:w w:val="105"/>
          <w:lang w:val="en-US"/>
        </w:rPr>
        <w:t>)</w:t>
      </w:r>
      <w:r w:rsidRPr="00ED219D">
        <w:rPr>
          <w:w w:val="105"/>
          <w:lang w:val="en-US"/>
        </w:rPr>
        <w:t>;</w:t>
      </w:r>
    </w:p>
    <w:p w14:paraId="16B8F2E7" w14:textId="77777777" w:rsidR="00751144" w:rsidRPr="00ED219D" w:rsidRDefault="00751144" w:rsidP="00751144">
      <w:pPr>
        <w:pStyle w:val="Bullet1"/>
        <w:rPr>
          <w:w w:val="105"/>
          <w:lang w:val="en-US"/>
        </w:rPr>
      </w:pPr>
      <w:r w:rsidRPr="00ED219D">
        <w:rPr>
          <w:w w:val="105"/>
          <w:lang w:val="en-US"/>
        </w:rPr>
        <w:t xml:space="preserve">ship reporting </w:t>
      </w:r>
      <w:r>
        <w:rPr>
          <w:w w:val="105"/>
          <w:lang w:val="en-US"/>
        </w:rPr>
        <w:t>systems</w:t>
      </w:r>
      <w:r w:rsidRPr="00ED219D">
        <w:rPr>
          <w:w w:val="105"/>
          <w:lang w:val="en-US"/>
        </w:rPr>
        <w:t xml:space="preserve"> </w:t>
      </w:r>
      <w:r>
        <w:rPr>
          <w:w w:val="105"/>
          <w:lang w:val="en-US"/>
        </w:rPr>
        <w:t>(</w:t>
      </w:r>
      <w:r w:rsidRPr="00ED219D">
        <w:rPr>
          <w:w w:val="105"/>
          <w:lang w:val="en-US"/>
        </w:rPr>
        <w:t>SOLAS V/11 and IMO MSC/Circ.1060);</w:t>
      </w:r>
    </w:p>
    <w:p w14:paraId="504B3805" w14:textId="77777777" w:rsidR="00751144" w:rsidRPr="00ED219D" w:rsidRDefault="00751144" w:rsidP="00751144">
      <w:pPr>
        <w:pStyle w:val="Bullet1"/>
        <w:rPr>
          <w:w w:val="105"/>
          <w:lang w:val="en-US"/>
        </w:rPr>
      </w:pPr>
      <w:r>
        <w:rPr>
          <w:w w:val="105"/>
          <w:lang w:val="en-US"/>
        </w:rPr>
        <w:t>enhancements to</w:t>
      </w:r>
      <w:r w:rsidRPr="00ED219D">
        <w:rPr>
          <w:w w:val="105"/>
          <w:lang w:val="en-US"/>
        </w:rPr>
        <w:t xml:space="preserve"> </w:t>
      </w:r>
      <w:r>
        <w:rPr>
          <w:w w:val="105"/>
          <w:lang w:val="en-US"/>
        </w:rPr>
        <w:t>visual and radio</w:t>
      </w:r>
      <w:r w:rsidRPr="00ED219D">
        <w:rPr>
          <w:w w:val="105"/>
          <w:lang w:val="en-US"/>
        </w:rPr>
        <w:t xml:space="preserve"> aids to navigation;</w:t>
      </w:r>
    </w:p>
    <w:p w14:paraId="70B1092E" w14:textId="77777777" w:rsidR="00751144" w:rsidRPr="00ED219D" w:rsidRDefault="00751144" w:rsidP="00751144">
      <w:pPr>
        <w:pStyle w:val="Bullet1"/>
        <w:rPr>
          <w:w w:val="105"/>
          <w:lang w:val="en-US"/>
        </w:rPr>
      </w:pPr>
      <w:r>
        <w:rPr>
          <w:w w:val="105"/>
          <w:lang w:val="en-US"/>
        </w:rPr>
        <w:t xml:space="preserve">enhanced </w:t>
      </w:r>
      <w:r w:rsidRPr="00ED219D">
        <w:rPr>
          <w:w w:val="105"/>
          <w:lang w:val="en-US"/>
        </w:rPr>
        <w:t xml:space="preserve">pilotage </w:t>
      </w:r>
      <w:r>
        <w:rPr>
          <w:w w:val="105"/>
          <w:lang w:val="en-US"/>
        </w:rPr>
        <w:t>requirements</w:t>
      </w:r>
      <w:r w:rsidRPr="00ED219D">
        <w:rPr>
          <w:w w:val="105"/>
          <w:lang w:val="en-US"/>
        </w:rPr>
        <w:t>;</w:t>
      </w:r>
    </w:p>
    <w:p w14:paraId="52BA2318" w14:textId="77777777" w:rsidR="00751144" w:rsidRPr="00342510" w:rsidRDefault="00751144" w:rsidP="00751144">
      <w:pPr>
        <w:pStyle w:val="Bullet1"/>
        <w:rPr>
          <w:w w:val="105"/>
          <w:lang w:val="en-US"/>
        </w:rPr>
      </w:pPr>
      <w:r w:rsidRPr="00342510">
        <w:rPr>
          <w:w w:val="105"/>
          <w:lang w:val="en-US"/>
        </w:rPr>
        <w:t>dredging or full/partial clearance of navigational hazards to improve safety within navigational channels;</w:t>
      </w:r>
    </w:p>
    <w:p w14:paraId="49E13373" w14:textId="77777777" w:rsidR="00751144" w:rsidRPr="00695815" w:rsidRDefault="00751144" w:rsidP="00751144">
      <w:pPr>
        <w:pStyle w:val="Bullet1"/>
        <w:rPr>
          <w:w w:val="105"/>
          <w:lang w:val="en-US"/>
        </w:rPr>
      </w:pPr>
      <w:r w:rsidRPr="00ED219D">
        <w:rPr>
          <w:w w:val="105"/>
          <w:lang w:val="en-US"/>
        </w:rPr>
        <w:t xml:space="preserve">implementation </w:t>
      </w:r>
      <w:r>
        <w:rPr>
          <w:w w:val="105"/>
          <w:lang w:val="en-US"/>
        </w:rPr>
        <w:t xml:space="preserve">or enhancement </w:t>
      </w:r>
      <w:r w:rsidRPr="00ED219D">
        <w:rPr>
          <w:w w:val="105"/>
          <w:lang w:val="en-US"/>
        </w:rPr>
        <w:t>of emergency response organi</w:t>
      </w:r>
      <w:r>
        <w:rPr>
          <w:w w:val="105"/>
          <w:lang w:val="en-US"/>
        </w:rPr>
        <w:t>z</w:t>
      </w:r>
      <w:r w:rsidRPr="00ED219D">
        <w:rPr>
          <w:w w:val="105"/>
          <w:lang w:val="en-US"/>
        </w:rPr>
        <w:t>ation;</w:t>
      </w:r>
    </w:p>
    <w:p w14:paraId="6A291845" w14:textId="62218A86" w:rsidR="004D65B0" w:rsidRDefault="004D65B0">
      <w:pPr>
        <w:spacing w:after="200" w:line="276" w:lineRule="auto"/>
        <w:rPr>
          <w:rFonts w:ascii="Arial" w:hAnsi="Arial"/>
          <w:color w:val="000000"/>
          <w:spacing w:val="-5"/>
          <w:w w:val="105"/>
          <w:sz w:val="22"/>
          <w:lang w:val="en-US"/>
        </w:rPr>
      </w:pPr>
      <w:r>
        <w:rPr>
          <w:rFonts w:ascii="Arial" w:hAnsi="Arial"/>
          <w:color w:val="000000"/>
          <w:spacing w:val="-5"/>
          <w:w w:val="105"/>
          <w:sz w:val="22"/>
          <w:lang w:val="en-US"/>
        </w:rPr>
        <w:br w:type="page"/>
      </w:r>
    </w:p>
    <w:p w14:paraId="5BF7F709" w14:textId="77777777" w:rsidR="004D65B0" w:rsidRDefault="004D65B0">
      <w:pPr>
        <w:spacing w:after="200" w:line="276" w:lineRule="auto"/>
        <w:rPr>
          <w:rFonts w:ascii="Arial" w:hAnsi="Arial"/>
          <w:color w:val="000000"/>
          <w:spacing w:val="-5"/>
          <w:w w:val="105"/>
          <w:sz w:val="22"/>
          <w:lang w:val="en-US"/>
        </w:rPr>
      </w:pPr>
    </w:p>
    <w:p w14:paraId="71EE161A" w14:textId="5D7C2DF4" w:rsidR="00A7472F" w:rsidDel="00751144" w:rsidRDefault="00AB07E6" w:rsidP="00C6164C">
      <w:pPr>
        <w:pStyle w:val="Heading1"/>
        <w:rPr>
          <w:del w:id="34" w:author="Trainor, Neil" w:date="2020-07-21T10:33:00Z"/>
          <w:caps w:val="0"/>
          <w:w w:val="105"/>
          <w:lang w:val="en-US"/>
        </w:rPr>
      </w:pPr>
      <w:bookmarkStart w:id="35" w:name="_Toc46220276"/>
      <w:bookmarkStart w:id="36" w:name="_Toc46220296"/>
      <w:del w:id="37" w:author="Trainor, Neil" w:date="2020-07-21T10:33:00Z">
        <w:r w:rsidRPr="00A7472F" w:rsidDel="00751144">
          <w:rPr>
            <w:caps w:val="0"/>
            <w:w w:val="105"/>
            <w:lang w:val="en-US"/>
          </w:rPr>
          <w:delText>ANNEX 1</w:delText>
        </w:r>
        <w:r w:rsidDel="00751144">
          <w:rPr>
            <w:caps w:val="0"/>
            <w:w w:val="105"/>
            <w:lang w:val="en-US"/>
          </w:rPr>
          <w:delText xml:space="preserve"> - </w:delText>
        </w:r>
        <w:r w:rsidR="00A25A6E" w:rsidDel="00751144">
          <w:rPr>
            <w:caps w:val="0"/>
            <w:w w:val="105"/>
            <w:lang w:val="en-US"/>
          </w:rPr>
          <w:delText xml:space="preserve">CONSIDERATIONS </w:delText>
        </w:r>
        <w:r w:rsidR="00174E64" w:rsidDel="00751144">
          <w:rPr>
            <w:caps w:val="0"/>
            <w:w w:val="105"/>
            <w:lang w:val="en-US"/>
          </w:rPr>
          <w:delText xml:space="preserve">WHEN </w:delText>
        </w:r>
        <w:r w:rsidR="00D0481F" w:rsidDel="00751144">
          <w:rPr>
            <w:caps w:val="0"/>
            <w:w w:val="105"/>
            <w:lang w:val="en-US"/>
          </w:rPr>
          <w:delText>INITIATING AND PLANNING A VTS</w:delText>
        </w:r>
        <w:bookmarkEnd w:id="35"/>
        <w:bookmarkEnd w:id="36"/>
      </w:del>
    </w:p>
    <w:p w14:paraId="55D2D6FC" w14:textId="7FFBDCF4" w:rsidR="00AB07E6" w:rsidRPr="004A7FB0" w:rsidDel="00751144" w:rsidRDefault="00AB07E6" w:rsidP="004A7FB0">
      <w:pPr>
        <w:pStyle w:val="Heading1separatationline"/>
        <w:rPr>
          <w:del w:id="38" w:author="Trainor, Neil" w:date="2020-07-21T10:33:00Z"/>
          <w:lang w:val="en-US"/>
        </w:rPr>
      </w:pPr>
    </w:p>
    <w:p w14:paraId="148E5EFC" w14:textId="4D047342" w:rsidR="00C94AE3" w:rsidRPr="00C94AE3" w:rsidDel="00751144" w:rsidRDefault="00D20D60" w:rsidP="00A25A6E">
      <w:pPr>
        <w:pStyle w:val="BodyText"/>
        <w:rPr>
          <w:del w:id="39" w:author="Trainor, Neil" w:date="2020-07-21T10:33:00Z"/>
          <w:w w:val="105"/>
          <w:highlight w:val="yellow"/>
          <w:lang w:val="en-US"/>
        </w:rPr>
      </w:pPr>
      <w:del w:id="40" w:author="Trainor, Neil" w:date="2020-07-21T10:33:00Z">
        <w:r w:rsidRPr="00D20D60" w:rsidDel="00751144">
          <w:rPr>
            <w:w w:val="105"/>
            <w:lang w:val="en-US"/>
          </w:rPr>
          <w:delText>The IALA risk management toolbox provides a detailed methodology for identifying and assessing relevant issues and problems</w:delText>
        </w:r>
        <w:r w:rsidRPr="00174E64" w:rsidDel="00751144">
          <w:rPr>
            <w:w w:val="105"/>
            <w:lang w:val="en-US"/>
          </w:rPr>
          <w:delText xml:space="preserve">. </w:delText>
        </w:r>
        <w:r w:rsidR="00D0481F" w:rsidDel="00751144">
          <w:rPr>
            <w:w w:val="105"/>
            <w:lang w:val="en-US"/>
          </w:rPr>
          <w:delText>C</w:delText>
        </w:r>
        <w:r w:rsidR="00174E64" w:rsidDel="00751144">
          <w:rPr>
            <w:w w:val="105"/>
            <w:lang w:val="en-US"/>
          </w:rPr>
          <w:delText>onsiderations</w:delText>
        </w:r>
        <w:r w:rsidR="00C94AE3" w:rsidRPr="00174E64" w:rsidDel="00751144">
          <w:rPr>
            <w:w w:val="105"/>
            <w:lang w:val="en-US"/>
          </w:rPr>
          <w:delText xml:space="preserve"> </w:delText>
        </w:r>
        <w:r w:rsidR="00D0481F" w:rsidDel="00751144">
          <w:rPr>
            <w:w w:val="105"/>
            <w:lang w:val="en-US"/>
          </w:rPr>
          <w:delText>when initiating and planning a VTS, and using the toolbox, include</w:delText>
        </w:r>
        <w:r w:rsidR="00C94AE3" w:rsidRPr="00174E64" w:rsidDel="00751144">
          <w:rPr>
            <w:w w:val="105"/>
            <w:lang w:val="en-US"/>
          </w:rPr>
          <w:delText xml:space="preserve">:  </w:delText>
        </w:r>
      </w:del>
    </w:p>
    <w:p w14:paraId="34DEB06E" w14:textId="5F77E7E4" w:rsidR="00AB3CF8" w:rsidRPr="003126D3" w:rsidDel="00751144" w:rsidRDefault="00A7472F" w:rsidP="004611E3">
      <w:pPr>
        <w:pStyle w:val="ListParagraph"/>
        <w:numPr>
          <w:ilvl w:val="0"/>
          <w:numId w:val="36"/>
        </w:numPr>
        <w:spacing w:after="120" w:line="240" w:lineRule="auto"/>
        <w:ind w:right="1582" w:hanging="357"/>
        <w:contextualSpacing w:val="0"/>
        <w:rPr>
          <w:del w:id="41" w:author="Trainor, Neil" w:date="2020-07-21T10:33:00Z"/>
          <w:rFonts w:ascii="Arial" w:hAnsi="Arial"/>
          <w:color w:val="000000"/>
          <w:spacing w:val="-5"/>
          <w:w w:val="105"/>
          <w:u w:val="single"/>
          <w:lang w:val="en-US"/>
        </w:rPr>
      </w:pPr>
      <w:del w:id="42" w:author="Trainor, Neil" w:date="2020-07-21T10:33:00Z">
        <w:r w:rsidRPr="003126D3" w:rsidDel="00751144">
          <w:rPr>
            <w:rFonts w:ascii="Arial" w:hAnsi="Arial"/>
            <w:color w:val="000000"/>
            <w:spacing w:val="-5"/>
            <w:w w:val="105"/>
            <w:u w:val="single"/>
            <w:lang w:val="en-US"/>
          </w:rPr>
          <w:delText>Traffic data</w:delText>
        </w:r>
      </w:del>
    </w:p>
    <w:p w14:paraId="5E233F5B" w14:textId="117E3D33" w:rsidR="00A7472F" w:rsidRPr="00A7472F" w:rsidDel="00751144" w:rsidRDefault="00AB3CF8" w:rsidP="00AB3CF8">
      <w:pPr>
        <w:pStyle w:val="BodyText"/>
        <w:rPr>
          <w:del w:id="43" w:author="Trainor, Neil" w:date="2020-07-21T10:33:00Z"/>
          <w:w w:val="105"/>
          <w:lang w:val="en-US"/>
        </w:rPr>
      </w:pPr>
      <w:del w:id="44" w:author="Trainor, Neil" w:date="2020-07-21T10:33:00Z">
        <w:r w:rsidDel="00751144">
          <w:rPr>
            <w:w w:val="105"/>
            <w:lang w:val="en-US"/>
          </w:rPr>
          <w:delText>Information should</w:delText>
        </w:r>
        <w:r w:rsidR="00A7472F" w:rsidRPr="00A7472F" w:rsidDel="00751144">
          <w:rPr>
            <w:w w:val="105"/>
            <w:lang w:val="en-US"/>
          </w:rPr>
          <w:delText xml:space="preserve"> be obtained</w:delText>
        </w:r>
        <w:r w:rsidDel="00751144">
          <w:rPr>
            <w:w w:val="105"/>
            <w:lang w:val="en-US"/>
          </w:rPr>
          <w:delText xml:space="preserve"> on</w:delText>
        </w:r>
        <w:r w:rsidR="00A7472F" w:rsidRPr="00A7472F" w:rsidDel="00751144">
          <w:rPr>
            <w:w w:val="105"/>
            <w:lang w:val="en-US"/>
          </w:rPr>
          <w:delText>:</w:delText>
        </w:r>
      </w:del>
    </w:p>
    <w:p w14:paraId="09426645" w14:textId="56BC0CB7" w:rsidR="00A7472F" w:rsidRPr="004073A8" w:rsidDel="00751144" w:rsidRDefault="00A7472F" w:rsidP="004073A8">
      <w:pPr>
        <w:pStyle w:val="Bullet1"/>
        <w:rPr>
          <w:del w:id="45" w:author="Trainor, Neil" w:date="2020-07-21T10:33:00Z"/>
        </w:rPr>
      </w:pPr>
      <w:del w:id="46" w:author="Trainor, Neil" w:date="2020-07-21T10:33:00Z">
        <w:r w:rsidRPr="004073A8" w:rsidDel="00751144">
          <w:delText>traffic safety record</w:delText>
        </w:r>
        <w:r w:rsidR="00AB3CF8" w:rsidDel="00751144">
          <w:delText>s</w:delText>
        </w:r>
        <w:r w:rsidRPr="004073A8" w:rsidDel="00751144">
          <w:delText>;</w:delText>
        </w:r>
      </w:del>
    </w:p>
    <w:p w14:paraId="535A213C" w14:textId="405E5940" w:rsidR="00A7472F" w:rsidRPr="004073A8" w:rsidDel="00751144" w:rsidRDefault="00AB3CF8" w:rsidP="004073A8">
      <w:pPr>
        <w:pStyle w:val="Bullet1"/>
        <w:rPr>
          <w:del w:id="47" w:author="Trainor, Neil" w:date="2020-07-21T10:33:00Z"/>
        </w:rPr>
      </w:pPr>
      <w:del w:id="48" w:author="Trainor, Neil" w:date="2020-07-21T10:33:00Z">
        <w:r w:rsidDel="00751144">
          <w:delText xml:space="preserve">the </w:delText>
        </w:r>
        <w:r w:rsidR="00A7472F" w:rsidRPr="004073A8" w:rsidDel="00751144">
          <w:delText>complexity of traffic pattern</w:delText>
        </w:r>
        <w:r w:rsidDel="00751144">
          <w:delText>s</w:delText>
        </w:r>
        <w:r w:rsidR="00A7472F" w:rsidRPr="004073A8" w:rsidDel="00751144">
          <w:delText>;</w:delText>
        </w:r>
      </w:del>
    </w:p>
    <w:p w14:paraId="43B9CF2B" w14:textId="5BD65013" w:rsidR="00A7472F" w:rsidRPr="004073A8" w:rsidDel="00751144" w:rsidRDefault="00A7472F" w:rsidP="004073A8">
      <w:pPr>
        <w:pStyle w:val="Bullet1"/>
        <w:rPr>
          <w:del w:id="49" w:author="Trainor, Neil" w:date="2020-07-21T10:33:00Z"/>
        </w:rPr>
      </w:pPr>
      <w:del w:id="50" w:author="Trainor, Neil" w:date="2020-07-21T10:33:00Z">
        <w:r w:rsidRPr="004073A8" w:rsidDel="00751144">
          <w:delText>vessel traffic densit</w:delText>
        </w:r>
        <w:r w:rsidR="00AB3CF8" w:rsidDel="00751144">
          <w:delText>ies</w:delText>
        </w:r>
        <w:r w:rsidRPr="004073A8" w:rsidDel="00751144">
          <w:delText>, including trends;</w:delText>
        </w:r>
      </w:del>
    </w:p>
    <w:p w14:paraId="4A4D6C54" w14:textId="47CACA29" w:rsidR="00A7472F" w:rsidRPr="004073A8" w:rsidDel="00751144" w:rsidRDefault="00A7472F" w:rsidP="004073A8">
      <w:pPr>
        <w:pStyle w:val="Bullet1"/>
        <w:rPr>
          <w:del w:id="51" w:author="Trainor, Neil" w:date="2020-07-21T10:33:00Z"/>
        </w:rPr>
      </w:pPr>
      <w:del w:id="52" w:author="Trainor, Neil" w:date="2020-07-21T10:33:00Z">
        <w:r w:rsidRPr="004073A8" w:rsidDel="00751144">
          <w:delText>any interference by vessel traffic with other marine-based activities;</w:delText>
        </w:r>
      </w:del>
    </w:p>
    <w:p w14:paraId="1741A5D7" w14:textId="0CCAAD3C" w:rsidR="004073A8" w:rsidDel="00751144" w:rsidRDefault="00436542" w:rsidP="004073A8">
      <w:pPr>
        <w:pStyle w:val="Bullet1"/>
        <w:rPr>
          <w:del w:id="53" w:author="Trainor, Neil" w:date="2020-07-21T10:33:00Z"/>
        </w:rPr>
      </w:pPr>
      <w:del w:id="54" w:author="Trainor, Neil" w:date="2020-07-21T10:33:00Z">
        <w:r w:rsidRPr="004073A8" w:rsidDel="00751144">
          <w:delText xml:space="preserve">information on recent traffic surveys and evaluation of these surveys; </w:delText>
        </w:r>
      </w:del>
    </w:p>
    <w:p w14:paraId="4C83DBFB" w14:textId="1A96BC18" w:rsidR="00436542" w:rsidRPr="004073A8" w:rsidDel="00751144" w:rsidRDefault="00436542" w:rsidP="004073A8">
      <w:pPr>
        <w:pStyle w:val="Bullet1"/>
        <w:rPr>
          <w:del w:id="55" w:author="Trainor, Neil" w:date="2020-07-21T10:33:00Z"/>
        </w:rPr>
      </w:pPr>
      <w:del w:id="56" w:author="Trainor, Neil" w:date="2020-07-21T10:33:00Z">
        <w:r w:rsidRPr="004073A8" w:rsidDel="00751144">
          <w:delText>breakdown of all vessel traffic in terms of type and size of vessels</w:delText>
        </w:r>
        <w:r w:rsidR="00AB3CF8" w:rsidDel="00751144">
          <w:delText>,</w:delText>
        </w:r>
        <w:r w:rsidRPr="004073A8" w:rsidDel="00751144">
          <w:delText xml:space="preserve"> and categories of cargo carried; and</w:delText>
        </w:r>
      </w:del>
    </w:p>
    <w:p w14:paraId="799B12D5" w14:textId="4ADA6BE7" w:rsidR="00436542" w:rsidRPr="004073A8" w:rsidDel="00751144" w:rsidRDefault="00A7472F" w:rsidP="004073A8">
      <w:pPr>
        <w:pStyle w:val="Bullet1"/>
        <w:rPr>
          <w:del w:id="57" w:author="Trainor, Neil" w:date="2020-07-21T10:33:00Z"/>
        </w:rPr>
      </w:pPr>
      <w:del w:id="58" w:author="Trainor, Neil" w:date="2020-07-21T10:33:00Z">
        <w:r w:rsidRPr="004073A8" w:rsidDel="00751144">
          <w:delText xml:space="preserve">Vessels with hazardous cargoes </w:delText>
        </w:r>
      </w:del>
    </w:p>
    <w:p w14:paraId="4D2E6FBD" w14:textId="6152F05F" w:rsidR="00AB3CF8" w:rsidRPr="003126D3" w:rsidDel="00751144" w:rsidRDefault="00A7472F" w:rsidP="004611E3">
      <w:pPr>
        <w:pStyle w:val="ListParagraph"/>
        <w:numPr>
          <w:ilvl w:val="0"/>
          <w:numId w:val="36"/>
        </w:numPr>
        <w:spacing w:after="120" w:line="240" w:lineRule="auto"/>
        <w:ind w:right="1582" w:hanging="357"/>
        <w:contextualSpacing w:val="0"/>
        <w:rPr>
          <w:del w:id="59" w:author="Trainor, Neil" w:date="2020-07-21T10:33:00Z"/>
          <w:rFonts w:ascii="Arial" w:hAnsi="Arial"/>
          <w:color w:val="000000"/>
          <w:spacing w:val="-5"/>
          <w:w w:val="105"/>
          <w:u w:val="single"/>
          <w:lang w:val="en-US"/>
        </w:rPr>
      </w:pPr>
      <w:del w:id="60" w:author="Trainor, Neil" w:date="2020-07-21T10:33:00Z">
        <w:r w:rsidRPr="003126D3" w:rsidDel="00751144">
          <w:rPr>
            <w:rFonts w:ascii="Arial" w:hAnsi="Arial"/>
            <w:color w:val="000000"/>
            <w:spacing w:val="-5"/>
            <w:w w:val="105"/>
            <w:u w:val="single"/>
            <w:lang w:val="en-US"/>
          </w:rPr>
          <w:delText>Accident and incident data</w:delText>
        </w:r>
      </w:del>
    </w:p>
    <w:p w14:paraId="098170F7" w14:textId="5C929033" w:rsidR="00A7472F" w:rsidRPr="00AB3CF8" w:rsidDel="00751144" w:rsidRDefault="00AB3CF8" w:rsidP="00AB3CF8">
      <w:pPr>
        <w:pStyle w:val="BodyText"/>
        <w:rPr>
          <w:del w:id="61" w:author="Trainor, Neil" w:date="2020-07-21T10:33:00Z"/>
          <w:w w:val="105"/>
          <w:lang w:val="en-US"/>
        </w:rPr>
      </w:pPr>
      <w:del w:id="62" w:author="Trainor, Neil" w:date="2020-07-21T10:33:00Z">
        <w:r w:rsidRPr="00AB3CF8" w:rsidDel="00751144">
          <w:delText>Information</w:delText>
        </w:r>
        <w:r w:rsidDel="00751144">
          <w:rPr>
            <w:w w:val="105"/>
            <w:lang w:val="en-US"/>
          </w:rPr>
          <w:delText xml:space="preserve"> should</w:delText>
        </w:r>
        <w:r w:rsidRPr="00A7472F" w:rsidDel="00751144">
          <w:rPr>
            <w:w w:val="105"/>
            <w:lang w:val="en-US"/>
          </w:rPr>
          <w:delText xml:space="preserve"> be obtained</w:delText>
        </w:r>
        <w:r w:rsidDel="00751144">
          <w:rPr>
            <w:w w:val="105"/>
            <w:lang w:val="en-US"/>
          </w:rPr>
          <w:delText xml:space="preserve"> on</w:delText>
        </w:r>
        <w:r w:rsidR="00A7472F" w:rsidRPr="00AB3CF8" w:rsidDel="00751144">
          <w:rPr>
            <w:w w:val="105"/>
            <w:lang w:val="en-US"/>
          </w:rPr>
          <w:delText>:</w:delText>
        </w:r>
      </w:del>
    </w:p>
    <w:p w14:paraId="45D77C43" w14:textId="51A646AC" w:rsidR="00A7472F" w:rsidRPr="00A7472F" w:rsidDel="00751144" w:rsidRDefault="00A7472F" w:rsidP="00B252B6">
      <w:pPr>
        <w:pStyle w:val="Bullet1"/>
        <w:rPr>
          <w:del w:id="63" w:author="Trainor, Neil" w:date="2020-07-21T10:33:00Z"/>
          <w:w w:val="105"/>
          <w:lang w:val="en-US"/>
        </w:rPr>
      </w:pPr>
      <w:del w:id="64" w:author="Trainor, Neil" w:date="2020-07-21T10:33:00Z">
        <w:r w:rsidRPr="00A7472F" w:rsidDel="00751144">
          <w:rPr>
            <w:w w:val="105"/>
            <w:lang w:val="en-US"/>
          </w:rPr>
          <w:delText>maritime accidents/incidents in the area, including information on the economic consequences;</w:delText>
        </w:r>
      </w:del>
    </w:p>
    <w:p w14:paraId="76C6E995" w14:textId="72F2052E" w:rsidR="00A7472F" w:rsidRPr="00A7472F" w:rsidDel="00751144" w:rsidRDefault="00A7472F" w:rsidP="00B252B6">
      <w:pPr>
        <w:pStyle w:val="Bullet1"/>
        <w:rPr>
          <w:del w:id="65" w:author="Trainor, Neil" w:date="2020-07-21T10:33:00Z"/>
          <w:w w:val="105"/>
          <w:lang w:val="en-US"/>
        </w:rPr>
      </w:pPr>
      <w:del w:id="66" w:author="Trainor, Neil" w:date="2020-07-21T10:33:00Z">
        <w:r w:rsidRPr="00A7472F" w:rsidDel="00751144">
          <w:rPr>
            <w:w w:val="105"/>
            <w:lang w:val="en-US"/>
          </w:rPr>
          <w:delText>areas with a high frequency of accidents/incidents;</w:delText>
        </w:r>
      </w:del>
    </w:p>
    <w:p w14:paraId="47FBF1C3" w14:textId="49BDA79A" w:rsidR="00A7472F" w:rsidRPr="00A7472F" w:rsidDel="00751144" w:rsidRDefault="00A7472F" w:rsidP="00B252B6">
      <w:pPr>
        <w:pStyle w:val="Bullet1"/>
        <w:rPr>
          <w:del w:id="67" w:author="Trainor, Neil" w:date="2020-07-21T10:33:00Z"/>
          <w:w w:val="105"/>
          <w:lang w:val="en-US"/>
        </w:rPr>
      </w:pPr>
      <w:del w:id="68" w:author="Trainor, Neil" w:date="2020-07-21T10:33:00Z">
        <w:r w:rsidRPr="00A7472F" w:rsidDel="00751144">
          <w:rPr>
            <w:w w:val="105"/>
            <w:lang w:val="en-US"/>
          </w:rPr>
          <w:delText>results of accident/incident investigations;</w:delText>
        </w:r>
      </w:del>
    </w:p>
    <w:p w14:paraId="2776B0C4" w14:textId="6EEEC271" w:rsidR="00A7472F" w:rsidRPr="00B252B6" w:rsidDel="00751144" w:rsidRDefault="00A7472F" w:rsidP="003126D3">
      <w:pPr>
        <w:pStyle w:val="Bullet2"/>
        <w:rPr>
          <w:del w:id="69" w:author="Trainor, Neil" w:date="2020-07-21T10:33:00Z"/>
        </w:rPr>
      </w:pPr>
      <w:del w:id="70" w:author="Trainor, Neil" w:date="2020-07-21T10:33:00Z">
        <w:r w:rsidRPr="00B252B6" w:rsidDel="00751144">
          <w:delText xml:space="preserve">the recorded </w:delText>
        </w:r>
        <w:r w:rsidR="00927C18" w:rsidDel="00751144">
          <w:delText>root</w:delText>
        </w:r>
        <w:r w:rsidRPr="00B252B6" w:rsidDel="00751144">
          <w:delText xml:space="preserve"> causes of the accidents/incidents;</w:delText>
        </w:r>
      </w:del>
    </w:p>
    <w:p w14:paraId="0F680A66" w14:textId="5FF14B70" w:rsidR="00A7472F" w:rsidRPr="00B252B6" w:rsidDel="00751144" w:rsidRDefault="00A7472F" w:rsidP="003126D3">
      <w:pPr>
        <w:pStyle w:val="Bullet2"/>
        <w:rPr>
          <w:del w:id="71" w:author="Trainor, Neil" w:date="2020-07-21T10:33:00Z"/>
        </w:rPr>
      </w:pPr>
      <w:del w:id="72" w:author="Trainor, Neil" w:date="2020-07-21T10:33:00Z">
        <w:r w:rsidRPr="00B252B6" w:rsidDel="00751144">
          <w:delText>any recommendations contained in reports on accidents/incidents, and</w:delText>
        </w:r>
        <w:r w:rsidR="00B252B6" w:rsidDel="00751144">
          <w:delText xml:space="preserve"> </w:delText>
        </w:r>
        <w:r w:rsidRPr="00B252B6" w:rsidDel="00751144">
          <w:delText>implementation status of these recommendations;</w:delText>
        </w:r>
      </w:del>
    </w:p>
    <w:p w14:paraId="2563B190" w14:textId="49E05CE9" w:rsidR="00A7472F" w:rsidRPr="00A7472F" w:rsidDel="00751144" w:rsidRDefault="00A7472F" w:rsidP="003126D3">
      <w:pPr>
        <w:pStyle w:val="Bullet2"/>
        <w:rPr>
          <w:del w:id="73" w:author="Trainor, Neil" w:date="2020-07-21T10:33:00Z"/>
          <w:w w:val="105"/>
          <w:lang w:val="en-US"/>
        </w:rPr>
      </w:pPr>
      <w:del w:id="74" w:author="Trainor, Neil" w:date="2020-07-21T10:33:00Z">
        <w:r w:rsidRPr="00B252B6" w:rsidDel="00751144">
          <w:delText>the competency</w:delText>
        </w:r>
        <w:r w:rsidRPr="00A7472F" w:rsidDel="00751144">
          <w:rPr>
            <w:w w:val="105"/>
            <w:lang w:val="en-US"/>
          </w:rPr>
          <w:delText xml:space="preserve"> of the crew manning vessels entering the area; and</w:delText>
        </w:r>
      </w:del>
    </w:p>
    <w:p w14:paraId="7C9FB83A" w14:textId="5BF4C2B9" w:rsidR="00A7472F" w:rsidRPr="00A7472F" w:rsidDel="00751144" w:rsidRDefault="00927C18" w:rsidP="00B252B6">
      <w:pPr>
        <w:pStyle w:val="Bullet1"/>
        <w:rPr>
          <w:del w:id="75" w:author="Trainor, Neil" w:date="2020-07-21T10:33:00Z"/>
          <w:w w:val="105"/>
          <w:lang w:val="en-US"/>
        </w:rPr>
      </w:pPr>
      <w:del w:id="76" w:author="Trainor, Neil" w:date="2020-07-21T10:33:00Z">
        <w:r w:rsidDel="00751144">
          <w:rPr>
            <w:w w:val="105"/>
            <w:lang w:val="en-US"/>
          </w:rPr>
          <w:delText xml:space="preserve">the opinions of </w:delText>
        </w:r>
        <w:r w:rsidR="00A7472F" w:rsidRPr="00A7472F" w:rsidDel="00751144">
          <w:rPr>
            <w:w w:val="105"/>
            <w:lang w:val="en-US"/>
          </w:rPr>
          <w:delText>stakeholders</w:delText>
        </w:r>
        <w:r w:rsidR="005D79AF" w:rsidDel="00751144">
          <w:rPr>
            <w:w w:val="105"/>
            <w:lang w:val="en-US"/>
          </w:rPr>
          <w:delText xml:space="preserve"> </w:delText>
        </w:r>
        <w:r w:rsidR="00A7472F" w:rsidRPr="00A7472F" w:rsidDel="00751144">
          <w:rPr>
            <w:w w:val="105"/>
            <w:lang w:val="en-US"/>
          </w:rPr>
          <w:delText>regarding traffic safety in the area.</w:delText>
        </w:r>
      </w:del>
    </w:p>
    <w:p w14:paraId="166B7DE3" w14:textId="232115BD" w:rsidR="00927C18" w:rsidRPr="003126D3" w:rsidDel="00751144" w:rsidRDefault="00A7472F" w:rsidP="004611E3">
      <w:pPr>
        <w:pStyle w:val="ListParagraph"/>
        <w:numPr>
          <w:ilvl w:val="0"/>
          <w:numId w:val="36"/>
        </w:numPr>
        <w:spacing w:after="120" w:line="240" w:lineRule="auto"/>
        <w:ind w:right="1582"/>
        <w:contextualSpacing w:val="0"/>
        <w:rPr>
          <w:del w:id="77" w:author="Trainor, Neil" w:date="2020-07-21T10:33:00Z"/>
          <w:rFonts w:ascii="Arial" w:hAnsi="Arial"/>
          <w:color w:val="000000"/>
          <w:spacing w:val="-5"/>
          <w:w w:val="105"/>
          <w:u w:val="single"/>
          <w:lang w:val="en-US"/>
        </w:rPr>
      </w:pPr>
      <w:del w:id="78" w:author="Trainor, Neil" w:date="2020-07-21T10:33:00Z">
        <w:r w:rsidRPr="003126D3" w:rsidDel="00751144">
          <w:rPr>
            <w:rFonts w:ascii="Arial" w:hAnsi="Arial"/>
            <w:color w:val="000000"/>
            <w:spacing w:val="-5"/>
            <w:w w:val="105"/>
            <w:u w:val="single"/>
            <w:lang w:val="en-US"/>
          </w:rPr>
          <w:delText>Data on traffic delays</w:delText>
        </w:r>
      </w:del>
    </w:p>
    <w:p w14:paraId="34C927D6" w14:textId="4296762E" w:rsidR="00A7472F" w:rsidRPr="00EC765C" w:rsidDel="00751144" w:rsidRDefault="00927C18" w:rsidP="003126D3">
      <w:pPr>
        <w:pStyle w:val="BodyText"/>
        <w:rPr>
          <w:del w:id="79" w:author="Trainor, Neil" w:date="2020-07-21T10:33:00Z"/>
        </w:rPr>
      </w:pPr>
      <w:del w:id="80" w:author="Trainor, Neil" w:date="2020-07-21T10:33:00Z">
        <w:r w:rsidRPr="00EC765C" w:rsidDel="00751144">
          <w:delText>Information should be</w:delText>
        </w:r>
        <w:r w:rsidR="00A7472F" w:rsidRPr="00EC765C" w:rsidDel="00751144">
          <w:delText xml:space="preserve"> obtained</w:delText>
        </w:r>
        <w:r w:rsidRPr="00EC765C" w:rsidDel="00751144">
          <w:delText xml:space="preserve"> on</w:delText>
        </w:r>
        <w:r w:rsidR="00A7472F" w:rsidRPr="00EC765C" w:rsidDel="00751144">
          <w:delText>:</w:delText>
        </w:r>
      </w:del>
    </w:p>
    <w:p w14:paraId="240A0354" w14:textId="44DFB49F" w:rsidR="00A7472F" w:rsidRPr="00C6164C" w:rsidDel="00751144" w:rsidRDefault="00A7472F" w:rsidP="004073A8">
      <w:pPr>
        <w:pStyle w:val="Bullet1"/>
        <w:rPr>
          <w:del w:id="81" w:author="Trainor, Neil" w:date="2020-07-21T10:33:00Z"/>
          <w:w w:val="105"/>
          <w:lang w:val="en-US"/>
        </w:rPr>
      </w:pPr>
      <w:del w:id="82" w:author="Trainor, Neil" w:date="2020-07-21T10:33:00Z">
        <w:r w:rsidRPr="00C6164C" w:rsidDel="00751144">
          <w:rPr>
            <w:w w:val="105"/>
            <w:lang w:val="en-US"/>
          </w:rPr>
          <w:delText>efficiency of maritime traffic flow;</w:delText>
        </w:r>
      </w:del>
    </w:p>
    <w:p w14:paraId="2F2E650A" w14:textId="552112F3" w:rsidR="00A7472F" w:rsidRPr="00C6164C" w:rsidDel="00751144" w:rsidRDefault="00A7472F" w:rsidP="004073A8">
      <w:pPr>
        <w:pStyle w:val="Bullet1"/>
        <w:rPr>
          <w:del w:id="83" w:author="Trainor, Neil" w:date="2020-07-21T10:33:00Z"/>
          <w:w w:val="105"/>
          <w:lang w:val="en-US"/>
        </w:rPr>
      </w:pPr>
      <w:del w:id="84" w:author="Trainor, Neil" w:date="2020-07-21T10:33:00Z">
        <w:r w:rsidRPr="00C6164C" w:rsidDel="00751144">
          <w:rPr>
            <w:w w:val="105"/>
            <w:lang w:val="en-US"/>
          </w:rPr>
          <w:delText>the main causes of delays;</w:delText>
        </w:r>
      </w:del>
    </w:p>
    <w:p w14:paraId="21E6FAF7" w14:textId="70E0D049" w:rsidR="00A7472F" w:rsidRPr="00C6164C" w:rsidDel="00751144" w:rsidRDefault="00A7472F" w:rsidP="004073A8">
      <w:pPr>
        <w:pStyle w:val="Bullet1"/>
        <w:rPr>
          <w:del w:id="85" w:author="Trainor, Neil" w:date="2020-07-21T10:33:00Z"/>
          <w:w w:val="105"/>
          <w:lang w:val="en-US"/>
        </w:rPr>
      </w:pPr>
      <w:del w:id="86" w:author="Trainor, Neil" w:date="2020-07-21T10:33:00Z">
        <w:r w:rsidRPr="00C6164C" w:rsidDel="00751144">
          <w:rPr>
            <w:w w:val="105"/>
            <w:lang w:val="en-US"/>
          </w:rPr>
          <w:delText>specific locations where congestion occurs regularly;</w:delText>
        </w:r>
      </w:del>
    </w:p>
    <w:p w14:paraId="35369066" w14:textId="7BA382D1" w:rsidR="00A7472F" w:rsidRPr="00C6164C" w:rsidDel="00751144" w:rsidRDefault="00A7472F" w:rsidP="004073A8">
      <w:pPr>
        <w:pStyle w:val="Bullet1"/>
        <w:rPr>
          <w:del w:id="87" w:author="Trainor, Neil" w:date="2020-07-21T10:33:00Z"/>
          <w:w w:val="105"/>
          <w:lang w:val="en-US"/>
        </w:rPr>
      </w:pPr>
      <w:del w:id="88" w:author="Trainor, Neil" w:date="2020-07-21T10:33:00Z">
        <w:r w:rsidRPr="00C6164C" w:rsidDel="00751144">
          <w:rPr>
            <w:w w:val="105"/>
            <w:lang w:val="en-US"/>
          </w:rPr>
          <w:delText>the views of maritime stakeholders regarding the efficiency of traffic;</w:delText>
        </w:r>
      </w:del>
    </w:p>
    <w:p w14:paraId="094E7B84" w14:textId="4ADE8755" w:rsidR="00A7472F" w:rsidRPr="00C6164C" w:rsidDel="00751144" w:rsidRDefault="00A7472F" w:rsidP="004073A8">
      <w:pPr>
        <w:pStyle w:val="Bullet1"/>
        <w:rPr>
          <w:del w:id="89" w:author="Trainor, Neil" w:date="2020-07-21T10:33:00Z"/>
          <w:w w:val="105"/>
          <w:lang w:val="en-US"/>
        </w:rPr>
      </w:pPr>
      <w:del w:id="90" w:author="Trainor, Neil" w:date="2020-07-21T10:33:00Z">
        <w:r w:rsidRPr="00C6164C" w:rsidDel="00751144">
          <w:rPr>
            <w:w w:val="105"/>
            <w:lang w:val="en-US"/>
          </w:rPr>
          <w:delText>any complaints and how these were resolved;</w:delText>
        </w:r>
      </w:del>
    </w:p>
    <w:p w14:paraId="22E51DFE" w14:textId="0C0C56A8" w:rsidR="00A7472F" w:rsidRPr="00C6164C" w:rsidDel="00751144" w:rsidRDefault="00A7472F" w:rsidP="004073A8">
      <w:pPr>
        <w:pStyle w:val="Bullet1"/>
        <w:rPr>
          <w:del w:id="91" w:author="Trainor, Neil" w:date="2020-07-21T10:33:00Z"/>
          <w:w w:val="105"/>
          <w:lang w:val="en-US"/>
        </w:rPr>
      </w:pPr>
      <w:del w:id="92" w:author="Trainor, Neil" w:date="2020-07-21T10:33:00Z">
        <w:r w:rsidRPr="00C6164C" w:rsidDel="00751144">
          <w:rPr>
            <w:w w:val="105"/>
            <w:lang w:val="en-US"/>
          </w:rPr>
          <w:delText>the additional costs to the maritime industry as a result of delays; and</w:delText>
        </w:r>
      </w:del>
    </w:p>
    <w:p w14:paraId="4ABC651A" w14:textId="50651D28" w:rsidR="00A7472F" w:rsidRPr="00C6164C" w:rsidDel="00751144" w:rsidRDefault="00A7472F" w:rsidP="004073A8">
      <w:pPr>
        <w:pStyle w:val="Bullet1"/>
        <w:rPr>
          <w:del w:id="93" w:author="Trainor, Neil" w:date="2020-07-21T10:33:00Z"/>
          <w:w w:val="105"/>
          <w:lang w:val="en-US"/>
        </w:rPr>
      </w:pPr>
      <w:del w:id="94" w:author="Trainor, Neil" w:date="2020-07-21T10:33:00Z">
        <w:r w:rsidRPr="00C6164C" w:rsidDel="00751144">
          <w:rPr>
            <w:w w:val="105"/>
            <w:lang w:val="en-US"/>
          </w:rPr>
          <w:delText>any other relevant data available.</w:delText>
        </w:r>
      </w:del>
    </w:p>
    <w:p w14:paraId="387F6964" w14:textId="521C753A" w:rsidR="00A7472F" w:rsidRPr="00EC765C" w:rsidDel="00751144" w:rsidRDefault="00A7472F" w:rsidP="004611E3">
      <w:pPr>
        <w:pStyle w:val="ListParagraph"/>
        <w:numPr>
          <w:ilvl w:val="0"/>
          <w:numId w:val="36"/>
        </w:numPr>
        <w:spacing w:after="120" w:line="240" w:lineRule="auto"/>
        <w:ind w:right="1582"/>
        <w:contextualSpacing w:val="0"/>
        <w:rPr>
          <w:del w:id="95" w:author="Trainor, Neil" w:date="2020-07-21T10:33:00Z"/>
          <w:rFonts w:ascii="Arial" w:hAnsi="Arial"/>
          <w:color w:val="000000"/>
          <w:spacing w:val="-5"/>
          <w:w w:val="105"/>
          <w:u w:val="single"/>
          <w:lang w:val="en-US"/>
        </w:rPr>
      </w:pPr>
      <w:del w:id="96" w:author="Trainor, Neil" w:date="2020-07-21T10:33:00Z">
        <w:r w:rsidRPr="00EC765C" w:rsidDel="00751144">
          <w:rPr>
            <w:rFonts w:ascii="Arial" w:hAnsi="Arial"/>
            <w:color w:val="000000"/>
            <w:spacing w:val="-5"/>
            <w:w w:val="105"/>
            <w:u w:val="single"/>
            <w:lang w:val="en-US"/>
          </w:rPr>
          <w:delText>The geography of the area:</w:delText>
        </w:r>
      </w:del>
    </w:p>
    <w:p w14:paraId="0AFAFE18" w14:textId="1742C96A" w:rsidR="00A7472F" w:rsidRPr="00C6164C" w:rsidDel="00751144" w:rsidRDefault="003126D3" w:rsidP="00EC765C">
      <w:pPr>
        <w:pStyle w:val="BodyText"/>
        <w:rPr>
          <w:del w:id="97" w:author="Trainor, Neil" w:date="2020-07-21T10:33:00Z"/>
          <w:w w:val="105"/>
          <w:lang w:val="en-US"/>
        </w:rPr>
      </w:pPr>
      <w:del w:id="98" w:author="Trainor, Neil" w:date="2020-07-21T10:33:00Z">
        <w:r w:rsidDel="00751144">
          <w:rPr>
            <w:w w:val="105"/>
            <w:lang w:val="en-US"/>
          </w:rPr>
          <w:lastRenderedPageBreak/>
          <w:delText>T</w:delText>
        </w:r>
        <w:r w:rsidR="00A7472F" w:rsidRPr="00C6164C" w:rsidDel="00751144">
          <w:rPr>
            <w:w w:val="105"/>
            <w:lang w:val="en-US"/>
          </w:rPr>
          <w:delText>he maritime area</w:delText>
        </w:r>
        <w:r w:rsidDel="00751144">
          <w:rPr>
            <w:w w:val="105"/>
            <w:lang w:val="en-US"/>
          </w:rPr>
          <w:delText xml:space="preserve"> should be defined</w:delText>
        </w:r>
        <w:r w:rsidR="00EC765C" w:rsidDel="00751144">
          <w:rPr>
            <w:w w:val="105"/>
            <w:lang w:val="en-US"/>
          </w:rPr>
          <w:delText xml:space="preserve"> and described in terms of geography.  The following areas</w:delText>
        </w:r>
        <w:r w:rsidDel="00751144">
          <w:rPr>
            <w:w w:val="105"/>
            <w:lang w:val="en-US"/>
          </w:rPr>
          <w:delText xml:space="preserve"> </w:delText>
        </w:r>
        <w:r w:rsidR="00EC765C" w:rsidRPr="002B5CD1" w:rsidDel="00751144">
          <w:delText>should be considered</w:delText>
        </w:r>
        <w:r w:rsidR="00EC765C" w:rsidDel="00751144">
          <w:delText>:</w:delText>
        </w:r>
      </w:del>
    </w:p>
    <w:p w14:paraId="59F28D3F" w14:textId="7835A5C5" w:rsidR="00A7472F" w:rsidRPr="00C6164C" w:rsidDel="00751144" w:rsidRDefault="00A7472F" w:rsidP="00EC765C">
      <w:pPr>
        <w:pStyle w:val="Bullet1"/>
        <w:rPr>
          <w:del w:id="99" w:author="Trainor, Neil" w:date="2020-07-21T10:33:00Z"/>
          <w:w w:val="105"/>
          <w:lang w:val="en-US"/>
        </w:rPr>
      </w:pPr>
      <w:del w:id="100" w:author="Trainor, Neil" w:date="2020-07-21T10:33:00Z">
        <w:r w:rsidRPr="00C6164C" w:rsidDel="00751144">
          <w:rPr>
            <w:w w:val="105"/>
            <w:lang w:val="en-US"/>
          </w:rPr>
          <w:delText>narrow and/or winding fairways,</w:delText>
        </w:r>
      </w:del>
    </w:p>
    <w:p w14:paraId="4921A25F" w14:textId="78F4FF75" w:rsidR="00A7472F" w:rsidDel="00751144" w:rsidRDefault="00A7472F" w:rsidP="00EC765C">
      <w:pPr>
        <w:pStyle w:val="Bullet1"/>
        <w:rPr>
          <w:del w:id="101" w:author="Trainor, Neil" w:date="2020-07-21T10:33:00Z"/>
          <w:w w:val="105"/>
          <w:lang w:val="en-US"/>
        </w:rPr>
      </w:pPr>
      <w:del w:id="102" w:author="Trainor, Neil" w:date="2020-07-21T10:33:00Z">
        <w:r w:rsidRPr="00C6164C" w:rsidDel="00751144">
          <w:rPr>
            <w:w w:val="105"/>
            <w:lang w:val="en-US"/>
          </w:rPr>
          <w:delText>basins, piers and quays along the fairway,</w:delText>
        </w:r>
      </w:del>
    </w:p>
    <w:p w14:paraId="2A5EF359" w14:textId="69F93359" w:rsidR="00D20D60" w:rsidRPr="00D20D60" w:rsidDel="00751144" w:rsidRDefault="00D20D60" w:rsidP="00D20D60">
      <w:pPr>
        <w:pStyle w:val="Bullet1"/>
        <w:rPr>
          <w:del w:id="103" w:author="Trainor, Neil" w:date="2020-07-21T10:33:00Z"/>
          <w:w w:val="105"/>
          <w:lang w:val="en-US"/>
        </w:rPr>
      </w:pPr>
      <w:del w:id="104" w:author="Trainor, Neil" w:date="2020-07-21T10:33:00Z">
        <w:r w:rsidRPr="00D20D60" w:rsidDel="00751144">
          <w:rPr>
            <w:w w:val="105"/>
            <w:lang w:val="en-US"/>
          </w:rPr>
          <w:delText>number, size and location of anchorages;</w:delText>
        </w:r>
      </w:del>
    </w:p>
    <w:p w14:paraId="17AA7932" w14:textId="1833C350" w:rsidR="00A7472F" w:rsidRPr="00C6164C" w:rsidDel="00751144" w:rsidRDefault="00A7472F" w:rsidP="00EC765C">
      <w:pPr>
        <w:pStyle w:val="Bullet1"/>
        <w:rPr>
          <w:del w:id="105" w:author="Trainor, Neil" w:date="2020-07-21T10:33:00Z"/>
          <w:w w:val="105"/>
          <w:lang w:val="en-US"/>
        </w:rPr>
      </w:pPr>
      <w:del w:id="106" w:author="Trainor, Neil" w:date="2020-07-21T10:33:00Z">
        <w:r w:rsidRPr="00C6164C" w:rsidDel="00751144">
          <w:rPr>
            <w:w w:val="105"/>
            <w:lang w:val="en-US"/>
          </w:rPr>
          <w:delText>shallows, shifting shoals,</w:delText>
        </w:r>
      </w:del>
    </w:p>
    <w:p w14:paraId="01F8412B" w14:textId="14D88FB5" w:rsidR="00A7472F" w:rsidRPr="00C6164C" w:rsidDel="00751144" w:rsidRDefault="00A7472F" w:rsidP="00EC765C">
      <w:pPr>
        <w:pStyle w:val="Bullet1"/>
        <w:rPr>
          <w:del w:id="107" w:author="Trainor, Neil" w:date="2020-07-21T10:33:00Z"/>
          <w:w w:val="105"/>
          <w:lang w:val="en-US"/>
        </w:rPr>
      </w:pPr>
      <w:del w:id="108" w:author="Trainor, Neil" w:date="2020-07-21T10:33:00Z">
        <w:r w:rsidRPr="00C6164C" w:rsidDel="00751144">
          <w:rPr>
            <w:w w:val="105"/>
            <w:lang w:val="en-US"/>
          </w:rPr>
          <w:delText>specific navigational hazards (including Offshore Renewable Energy Installations (OREI),</w:delText>
        </w:r>
      </w:del>
    </w:p>
    <w:p w14:paraId="2BE8C578" w14:textId="530DDCB5" w:rsidR="00A7472F" w:rsidRPr="00C6164C" w:rsidDel="00751144" w:rsidRDefault="00A7472F" w:rsidP="00EC765C">
      <w:pPr>
        <w:pStyle w:val="Bullet1"/>
        <w:rPr>
          <w:del w:id="109" w:author="Trainor, Neil" w:date="2020-07-21T10:33:00Z"/>
          <w:w w:val="105"/>
          <w:lang w:val="en-US"/>
        </w:rPr>
      </w:pPr>
      <w:del w:id="110" w:author="Trainor, Neil" w:date="2020-07-21T10:33:00Z">
        <w:r w:rsidRPr="00C6164C" w:rsidDel="00751144">
          <w:rPr>
            <w:w w:val="105"/>
            <w:lang w:val="en-US"/>
          </w:rPr>
          <w:delText>geology of the riverbed/seabed and shoreline,</w:delText>
        </w:r>
      </w:del>
    </w:p>
    <w:p w14:paraId="1BEC64F0" w14:textId="7E87D765" w:rsidR="00A7472F" w:rsidRPr="00C6164C" w:rsidDel="00751144" w:rsidRDefault="00A7472F" w:rsidP="00EC765C">
      <w:pPr>
        <w:pStyle w:val="Bullet1"/>
        <w:rPr>
          <w:del w:id="111" w:author="Trainor, Neil" w:date="2020-07-21T10:33:00Z"/>
          <w:w w:val="105"/>
          <w:lang w:val="en-US"/>
        </w:rPr>
      </w:pPr>
      <w:del w:id="112" w:author="Trainor, Neil" w:date="2020-07-21T10:33:00Z">
        <w:r w:rsidRPr="00C6164C" w:rsidDel="00751144">
          <w:rPr>
            <w:w w:val="105"/>
            <w:lang w:val="en-US"/>
          </w:rPr>
          <w:delText>stability of the riverbed/seabed profile,</w:delText>
        </w:r>
      </w:del>
    </w:p>
    <w:p w14:paraId="56E91B96" w14:textId="3C5F2F95" w:rsidR="00A7472F" w:rsidRPr="00C6164C" w:rsidDel="00751144" w:rsidRDefault="00A7472F" w:rsidP="00EC765C">
      <w:pPr>
        <w:pStyle w:val="Bullet1"/>
        <w:rPr>
          <w:del w:id="113" w:author="Trainor, Neil" w:date="2020-07-21T10:33:00Z"/>
          <w:w w:val="105"/>
          <w:lang w:val="en-US"/>
        </w:rPr>
      </w:pPr>
      <w:del w:id="114" w:author="Trainor, Neil" w:date="2020-07-21T10:33:00Z">
        <w:r w:rsidRPr="00C6164C" w:rsidDel="00751144">
          <w:rPr>
            <w:w w:val="105"/>
            <w:lang w:val="en-US"/>
          </w:rPr>
          <w:delText>dredging operations in the fairway,</w:delText>
        </w:r>
      </w:del>
    </w:p>
    <w:p w14:paraId="47D41F82" w14:textId="2AB14491" w:rsidR="00A7472F" w:rsidRPr="00C6164C" w:rsidDel="00751144" w:rsidRDefault="00A7472F" w:rsidP="00EC765C">
      <w:pPr>
        <w:pStyle w:val="Bullet1"/>
        <w:rPr>
          <w:del w:id="115" w:author="Trainor, Neil" w:date="2020-07-21T10:33:00Z"/>
          <w:w w:val="105"/>
          <w:lang w:val="en-US"/>
        </w:rPr>
      </w:pPr>
      <w:del w:id="116" w:author="Trainor, Neil" w:date="2020-07-21T10:33:00Z">
        <w:r w:rsidRPr="00C6164C" w:rsidDel="00751144">
          <w:rPr>
            <w:w w:val="105"/>
            <w:lang w:val="en-US"/>
          </w:rPr>
          <w:delText>locks or bridges,</w:delText>
        </w:r>
      </w:del>
    </w:p>
    <w:p w14:paraId="2FC9AC26" w14:textId="6DA0358E" w:rsidR="00A7472F" w:rsidRPr="00C6164C" w:rsidDel="00751144" w:rsidRDefault="00A7472F" w:rsidP="00EC765C">
      <w:pPr>
        <w:pStyle w:val="Bullet1"/>
        <w:rPr>
          <w:del w:id="117" w:author="Trainor, Neil" w:date="2020-07-21T10:33:00Z"/>
          <w:w w:val="105"/>
          <w:lang w:val="en-US"/>
        </w:rPr>
      </w:pPr>
      <w:del w:id="118" w:author="Trainor, Neil" w:date="2020-07-21T10:33:00Z">
        <w:r w:rsidRPr="00C6164C" w:rsidDel="00751144">
          <w:rPr>
            <w:w w:val="105"/>
            <w:lang w:val="en-US"/>
          </w:rPr>
          <w:delText>meteorological conditions (prevailing winds, fog, ice conditions, etc),</w:delText>
        </w:r>
      </w:del>
    </w:p>
    <w:p w14:paraId="66DDF330" w14:textId="36338258" w:rsidR="00A7472F" w:rsidRPr="00C6164C" w:rsidDel="00751144" w:rsidRDefault="00A7472F" w:rsidP="00EC765C">
      <w:pPr>
        <w:pStyle w:val="Bullet1"/>
        <w:rPr>
          <w:del w:id="119" w:author="Trainor, Neil" w:date="2020-07-21T10:33:00Z"/>
          <w:w w:val="105"/>
          <w:lang w:val="en-US"/>
        </w:rPr>
      </w:pPr>
      <w:del w:id="120" w:author="Trainor, Neil" w:date="2020-07-21T10:33:00Z">
        <w:r w:rsidRPr="00C6164C" w:rsidDel="00751144">
          <w:rPr>
            <w:w w:val="105"/>
            <w:lang w:val="en-US"/>
          </w:rPr>
          <w:delText>tidal conditions and currents</w:delText>
        </w:r>
      </w:del>
    </w:p>
    <w:p w14:paraId="6BC759EB" w14:textId="711C4A40" w:rsidR="00A7472F" w:rsidRPr="00C6164C" w:rsidDel="00751144" w:rsidRDefault="00A7472F" w:rsidP="00EC765C">
      <w:pPr>
        <w:pStyle w:val="Bullet1"/>
        <w:rPr>
          <w:del w:id="121" w:author="Trainor, Neil" w:date="2020-07-21T10:33:00Z"/>
          <w:w w:val="105"/>
          <w:lang w:val="en-US"/>
        </w:rPr>
      </w:pPr>
      <w:del w:id="122" w:author="Trainor, Neil" w:date="2020-07-21T10:33:00Z">
        <w:r w:rsidRPr="00C6164C" w:rsidDel="00751144">
          <w:rPr>
            <w:w w:val="105"/>
            <w:lang w:val="en-US"/>
          </w:rPr>
          <w:delText>hydrological conditions, and</w:delText>
        </w:r>
      </w:del>
    </w:p>
    <w:p w14:paraId="59D17246" w14:textId="655962BF" w:rsidR="00A7472F" w:rsidRPr="00C6164C" w:rsidDel="00751144" w:rsidRDefault="00A7472F" w:rsidP="00EC765C">
      <w:pPr>
        <w:pStyle w:val="Bullet1"/>
        <w:rPr>
          <w:del w:id="123" w:author="Trainor, Neil" w:date="2020-07-21T10:33:00Z"/>
          <w:w w:val="105"/>
          <w:lang w:val="en-US"/>
        </w:rPr>
      </w:pPr>
      <w:del w:id="124" w:author="Trainor, Neil" w:date="2020-07-21T10:33:00Z">
        <w:r w:rsidRPr="00C6164C" w:rsidDel="00751144">
          <w:rPr>
            <w:w w:val="105"/>
            <w:lang w:val="en-US"/>
          </w:rPr>
          <w:delText>state of hydrographic surveys.</w:delText>
        </w:r>
      </w:del>
    </w:p>
    <w:p w14:paraId="5319C277" w14:textId="5B184D6D" w:rsidR="00A7472F" w:rsidRPr="00C6164C" w:rsidDel="00751144" w:rsidRDefault="00A7472F" w:rsidP="004611E3">
      <w:pPr>
        <w:pStyle w:val="ListParagraph"/>
        <w:numPr>
          <w:ilvl w:val="0"/>
          <w:numId w:val="36"/>
        </w:numPr>
        <w:spacing w:after="120" w:line="240" w:lineRule="auto"/>
        <w:ind w:right="1582"/>
        <w:contextualSpacing w:val="0"/>
        <w:rPr>
          <w:del w:id="125" w:author="Trainor, Neil" w:date="2020-07-21T10:33:00Z"/>
          <w:rFonts w:ascii="Arial" w:hAnsi="Arial"/>
          <w:color w:val="000000"/>
          <w:spacing w:val="-5"/>
          <w:w w:val="105"/>
          <w:lang w:val="en-US"/>
        </w:rPr>
      </w:pPr>
      <w:del w:id="126" w:author="Trainor, Neil" w:date="2020-07-21T10:33:00Z">
        <w:r w:rsidRPr="00EC765C" w:rsidDel="00751144">
          <w:rPr>
            <w:rFonts w:ascii="Arial" w:hAnsi="Arial"/>
            <w:color w:val="000000"/>
            <w:spacing w:val="-5"/>
            <w:w w:val="105"/>
            <w:u w:val="single"/>
            <w:lang w:val="en-US"/>
          </w:rPr>
          <w:delText>Protection of the marine environment</w:delText>
        </w:r>
      </w:del>
    </w:p>
    <w:p w14:paraId="1E4643AC" w14:textId="192A09A3" w:rsidR="00A7472F" w:rsidRPr="007C5060" w:rsidDel="00751144" w:rsidRDefault="00CB09B2" w:rsidP="005D79AF">
      <w:pPr>
        <w:pStyle w:val="BodyText"/>
        <w:rPr>
          <w:del w:id="127" w:author="Trainor, Neil" w:date="2020-07-21T10:33:00Z"/>
          <w:w w:val="105"/>
          <w:lang w:val="en-AU"/>
        </w:rPr>
      </w:pPr>
      <w:del w:id="128" w:author="Trainor, Neil" w:date="2020-07-21T10:33:00Z">
        <w:r w:rsidDel="00751144">
          <w:rPr>
            <w:w w:val="105"/>
            <w:lang w:val="en-AU"/>
          </w:rPr>
          <w:delText>E</w:delText>
        </w:r>
        <w:r w:rsidR="00A7472F" w:rsidRPr="007C5060" w:rsidDel="00751144">
          <w:rPr>
            <w:w w:val="105"/>
            <w:lang w:val="en-AU"/>
          </w:rPr>
          <w:delText xml:space="preserve">lements </w:delText>
        </w:r>
        <w:r w:rsidDel="00751144">
          <w:rPr>
            <w:w w:val="105"/>
            <w:lang w:val="en-AU"/>
          </w:rPr>
          <w:delText>to consider include</w:delText>
        </w:r>
        <w:r w:rsidR="00EC765C" w:rsidDel="00751144">
          <w:rPr>
            <w:w w:val="105"/>
            <w:lang w:val="en-AU"/>
          </w:rPr>
          <w:delText>:</w:delText>
        </w:r>
      </w:del>
    </w:p>
    <w:p w14:paraId="089EDB4E" w14:textId="7FB8DE8D" w:rsidR="00A7472F" w:rsidRPr="00C6164C" w:rsidDel="00751144" w:rsidRDefault="00A7472F" w:rsidP="004073A8">
      <w:pPr>
        <w:pStyle w:val="Bullet1"/>
        <w:rPr>
          <w:del w:id="129" w:author="Trainor, Neil" w:date="2020-07-21T10:33:00Z"/>
          <w:w w:val="105"/>
          <w:lang w:val="en-US"/>
        </w:rPr>
      </w:pPr>
      <w:del w:id="130" w:author="Trainor, Neil" w:date="2020-07-21T10:33:00Z">
        <w:r w:rsidRPr="00C6164C" w:rsidDel="00751144">
          <w:rPr>
            <w:w w:val="105"/>
            <w:lang w:val="en-US"/>
          </w:rPr>
          <w:delText>Whether the area concerned or part of it is a formally declared ’Particular Sensitive Sea Area’ based on IMO Res. A.720(17), as amended, or whether there are any sensitive areas in the proximity which may be affected by pollutants as a result of shipping accidents;</w:delText>
        </w:r>
      </w:del>
    </w:p>
    <w:p w14:paraId="514FED31" w14:textId="723EBE22" w:rsidR="00A7472F" w:rsidRPr="00C6164C" w:rsidDel="00751144" w:rsidRDefault="00A7472F" w:rsidP="004073A8">
      <w:pPr>
        <w:pStyle w:val="Bullet1"/>
        <w:rPr>
          <w:del w:id="131" w:author="Trainor, Neil" w:date="2020-07-21T10:33:00Z"/>
          <w:w w:val="105"/>
          <w:lang w:val="en-US"/>
        </w:rPr>
      </w:pPr>
      <w:del w:id="132" w:author="Trainor, Neil" w:date="2020-07-21T10:33:00Z">
        <w:r w:rsidRPr="00C6164C" w:rsidDel="00751144">
          <w:rPr>
            <w:w w:val="105"/>
            <w:lang w:val="en-US"/>
          </w:rPr>
          <w:delText>Whether any fishing grounds and/or fish farms are involved;</w:delText>
        </w:r>
      </w:del>
    </w:p>
    <w:p w14:paraId="024B50F0" w14:textId="63952FF5" w:rsidR="00A7472F" w:rsidRPr="00C6164C" w:rsidDel="00751144" w:rsidRDefault="00A7472F" w:rsidP="004073A8">
      <w:pPr>
        <w:pStyle w:val="Bullet1"/>
        <w:rPr>
          <w:del w:id="133" w:author="Trainor, Neil" w:date="2020-07-21T10:33:00Z"/>
          <w:w w:val="105"/>
          <w:lang w:val="en-US"/>
        </w:rPr>
      </w:pPr>
      <w:del w:id="134" w:author="Trainor, Neil" w:date="2020-07-21T10:33:00Z">
        <w:r w:rsidRPr="00C6164C" w:rsidDel="00751144">
          <w:rPr>
            <w:w w:val="105"/>
            <w:lang w:val="en-US"/>
          </w:rPr>
          <w:delText>Any other formal protection of the area based on either international, national or local rules and regulations e.g. whether the area is classified as a ’special area’ under MARPOL Annex 1;</w:delText>
        </w:r>
      </w:del>
    </w:p>
    <w:p w14:paraId="1E6CBC64" w14:textId="6D5DB96B" w:rsidR="00A7472F" w:rsidRPr="00C6164C" w:rsidDel="00751144" w:rsidRDefault="00A7472F" w:rsidP="004073A8">
      <w:pPr>
        <w:pStyle w:val="Bullet1"/>
        <w:rPr>
          <w:del w:id="135" w:author="Trainor, Neil" w:date="2020-07-21T10:33:00Z"/>
          <w:w w:val="105"/>
          <w:lang w:val="en-US"/>
        </w:rPr>
      </w:pPr>
      <w:del w:id="136" w:author="Trainor, Neil" w:date="2020-07-21T10:33:00Z">
        <w:r w:rsidRPr="00C6164C" w:rsidDel="00751144">
          <w:rPr>
            <w:w w:val="105"/>
            <w:lang w:val="en-US"/>
          </w:rPr>
          <w:delText>Any records available on marine pollution caused by shipping accidents, and the resulting damage to the economy and the environment in terms of clean-up costs, effects on wildlife, fish stocks and tourism;</w:delText>
        </w:r>
      </w:del>
    </w:p>
    <w:p w14:paraId="4C83FA75" w14:textId="5BAFCA21" w:rsidR="00A7472F" w:rsidRPr="00C6164C" w:rsidDel="00751144" w:rsidRDefault="00A7472F" w:rsidP="004073A8">
      <w:pPr>
        <w:pStyle w:val="Bullet1"/>
        <w:rPr>
          <w:del w:id="137" w:author="Trainor, Neil" w:date="2020-07-21T10:33:00Z"/>
          <w:w w:val="105"/>
          <w:lang w:val="en-US"/>
        </w:rPr>
      </w:pPr>
      <w:del w:id="138" w:author="Trainor, Neil" w:date="2020-07-21T10:33:00Z">
        <w:r w:rsidRPr="00C6164C" w:rsidDel="00751144">
          <w:rPr>
            <w:w w:val="105"/>
            <w:lang w:val="en-US"/>
          </w:rPr>
          <w:delText>Whether there is an established national policy on the protection of the marine environment and any criteria set regarding pollution;</w:delText>
        </w:r>
      </w:del>
    </w:p>
    <w:p w14:paraId="7E2C38D6" w14:textId="01EA28F6" w:rsidR="00A7472F" w:rsidRPr="00C6164C" w:rsidDel="00751144" w:rsidRDefault="00A7472F" w:rsidP="004073A8">
      <w:pPr>
        <w:pStyle w:val="Bullet1"/>
        <w:rPr>
          <w:del w:id="139" w:author="Trainor, Neil" w:date="2020-07-21T10:33:00Z"/>
          <w:w w:val="105"/>
          <w:lang w:val="en-US"/>
        </w:rPr>
      </w:pPr>
      <w:del w:id="140" w:author="Trainor, Neil" w:date="2020-07-21T10:33:00Z">
        <w:r w:rsidRPr="00C6164C" w:rsidDel="00751144">
          <w:rPr>
            <w:w w:val="105"/>
            <w:lang w:val="en-US"/>
          </w:rPr>
          <w:delText>The views of the general public on the environmental issue and the marine environment in particular; and</w:delText>
        </w:r>
      </w:del>
    </w:p>
    <w:p w14:paraId="018D5DE3" w14:textId="420FCE17" w:rsidR="00A7472F" w:rsidRPr="00C6164C" w:rsidDel="00751144" w:rsidRDefault="00A7472F" w:rsidP="004073A8">
      <w:pPr>
        <w:pStyle w:val="Bullet1"/>
        <w:rPr>
          <w:del w:id="141" w:author="Trainor, Neil" w:date="2020-07-21T10:33:00Z"/>
          <w:w w:val="105"/>
          <w:lang w:val="en-US"/>
        </w:rPr>
      </w:pPr>
      <w:del w:id="142" w:author="Trainor, Neil" w:date="2020-07-21T10:33:00Z">
        <w:r w:rsidRPr="00C6164C" w:rsidDel="00751144">
          <w:rPr>
            <w:w w:val="105"/>
            <w:lang w:val="en-US"/>
          </w:rPr>
          <w:delText>The availability of an emergency response organi</w:delText>
        </w:r>
        <w:r w:rsidR="004073A8" w:rsidDel="00751144">
          <w:rPr>
            <w:w w:val="105"/>
            <w:lang w:val="en-US"/>
          </w:rPr>
          <w:delText>z</w:delText>
        </w:r>
        <w:r w:rsidRPr="00C6164C" w:rsidDel="00751144">
          <w:rPr>
            <w:w w:val="105"/>
            <w:lang w:val="en-US"/>
          </w:rPr>
          <w:delText>ation to respond to a marine incident.</w:delText>
        </w:r>
      </w:del>
    </w:p>
    <w:p w14:paraId="27576F8F" w14:textId="0831BA28" w:rsidR="007C5060" w:rsidRPr="00EC765C" w:rsidDel="00751144" w:rsidRDefault="00A7472F" w:rsidP="004611E3">
      <w:pPr>
        <w:pStyle w:val="ListParagraph"/>
        <w:numPr>
          <w:ilvl w:val="0"/>
          <w:numId w:val="36"/>
        </w:numPr>
        <w:spacing w:after="120" w:line="240" w:lineRule="auto"/>
        <w:ind w:right="1582"/>
        <w:contextualSpacing w:val="0"/>
        <w:rPr>
          <w:del w:id="143" w:author="Trainor, Neil" w:date="2020-07-21T10:33:00Z"/>
          <w:rFonts w:ascii="Arial" w:hAnsi="Arial" w:cs="Arial"/>
          <w:w w:val="105"/>
          <w:u w:val="single"/>
          <w:lang w:val="en-US"/>
        </w:rPr>
      </w:pPr>
      <w:del w:id="144" w:author="Trainor, Neil" w:date="2020-07-21T10:33:00Z">
        <w:r w:rsidRPr="00EC765C" w:rsidDel="00751144">
          <w:rPr>
            <w:rFonts w:ascii="Arial" w:hAnsi="Arial" w:cs="Arial"/>
            <w:color w:val="000000"/>
            <w:spacing w:val="-5"/>
            <w:w w:val="105"/>
            <w:u w:val="single"/>
            <w:lang w:val="en-US"/>
          </w:rPr>
          <w:delText>Security</w:delText>
        </w:r>
        <w:r w:rsidRPr="00EC765C" w:rsidDel="00751144">
          <w:rPr>
            <w:rFonts w:ascii="Arial" w:hAnsi="Arial" w:cs="Arial"/>
            <w:w w:val="105"/>
            <w:u w:val="single"/>
            <w:lang w:val="en-US"/>
          </w:rPr>
          <w:delText xml:space="preserve"> and protection of the surrounding area</w:delText>
        </w:r>
      </w:del>
    </w:p>
    <w:p w14:paraId="605F8D3A" w14:textId="2122839A" w:rsidR="00A7472F" w:rsidRPr="005D79AF" w:rsidDel="00751144" w:rsidRDefault="00CB09B2" w:rsidP="005D79AF">
      <w:pPr>
        <w:pStyle w:val="BodyText"/>
        <w:rPr>
          <w:del w:id="145" w:author="Trainor, Neil" w:date="2020-07-21T10:33:00Z"/>
          <w:rFonts w:cs="Arial"/>
          <w:w w:val="105"/>
          <w:lang w:val="en-AU"/>
        </w:rPr>
      </w:pPr>
      <w:del w:id="146" w:author="Trainor, Neil" w:date="2020-07-21T10:33:00Z">
        <w:r w:rsidRPr="00CB09B2" w:rsidDel="00751144">
          <w:rPr>
            <w:rFonts w:cs="Arial"/>
            <w:w w:val="105"/>
            <w:lang w:val="en-AU"/>
          </w:rPr>
          <w:delText>Elements to consider include</w:delText>
        </w:r>
        <w:r w:rsidR="00A7472F" w:rsidRPr="005D79AF" w:rsidDel="00751144">
          <w:rPr>
            <w:rFonts w:cs="Arial"/>
            <w:w w:val="105"/>
            <w:lang w:val="en-AU"/>
          </w:rPr>
          <w:delText>:</w:delText>
        </w:r>
      </w:del>
    </w:p>
    <w:p w14:paraId="4CB9CBF7" w14:textId="441F6910" w:rsidR="00A7472F" w:rsidRPr="00C6164C" w:rsidDel="00751144" w:rsidRDefault="00A7472F" w:rsidP="004073A8">
      <w:pPr>
        <w:pStyle w:val="Bullet1"/>
        <w:rPr>
          <w:del w:id="147" w:author="Trainor, Neil" w:date="2020-07-21T10:33:00Z"/>
          <w:w w:val="105"/>
          <w:lang w:val="en-US"/>
        </w:rPr>
      </w:pPr>
      <w:del w:id="148" w:author="Trainor, Neil" w:date="2020-07-21T10:33:00Z">
        <w:r w:rsidRPr="00C6164C" w:rsidDel="00751144">
          <w:rPr>
            <w:w w:val="105"/>
            <w:lang w:val="en-US"/>
          </w:rPr>
          <w:delText>Protection of human life and infrastructure;</w:delText>
        </w:r>
      </w:del>
    </w:p>
    <w:p w14:paraId="0ED29574" w14:textId="34CE2825" w:rsidR="00A7472F" w:rsidRPr="00C6164C" w:rsidDel="00751144" w:rsidRDefault="00A7472F" w:rsidP="004073A8">
      <w:pPr>
        <w:pStyle w:val="Bullet1"/>
        <w:rPr>
          <w:del w:id="149" w:author="Trainor, Neil" w:date="2020-07-21T10:33:00Z"/>
          <w:w w:val="105"/>
          <w:lang w:val="en-US"/>
        </w:rPr>
      </w:pPr>
      <w:del w:id="150" w:author="Trainor, Neil" w:date="2020-07-21T10:33:00Z">
        <w:r w:rsidRPr="00C6164C" w:rsidDel="00751144">
          <w:rPr>
            <w:w w:val="105"/>
            <w:lang w:val="en-US"/>
          </w:rPr>
          <w:delText>Data available on damage to the surrounding area (including loss of human life), as a result of maritime accidents or incidents. The consequential costs should be quantified;</w:delText>
        </w:r>
      </w:del>
    </w:p>
    <w:p w14:paraId="3FBC4AFF" w14:textId="2DA54F45" w:rsidR="00D20D60" w:rsidDel="00751144" w:rsidRDefault="00A7472F" w:rsidP="00D20D60">
      <w:pPr>
        <w:pStyle w:val="Bullet1"/>
        <w:rPr>
          <w:del w:id="151" w:author="Trainor, Neil" w:date="2020-07-21T10:33:00Z"/>
          <w:w w:val="105"/>
          <w:lang w:val="en-US"/>
        </w:rPr>
      </w:pPr>
      <w:del w:id="152" w:author="Trainor, Neil" w:date="2020-07-21T10:33:00Z">
        <w:r w:rsidRPr="00C6164C" w:rsidDel="00751144">
          <w:rPr>
            <w:w w:val="105"/>
            <w:lang w:val="en-US"/>
          </w:rPr>
          <w:delText>The importance of the protection of the surrounding area.</w:delText>
        </w:r>
      </w:del>
    </w:p>
    <w:p w14:paraId="3595F9E5" w14:textId="39DECBB4" w:rsidR="00D20D60" w:rsidRPr="00D20D60" w:rsidDel="00751144" w:rsidRDefault="00D20D60" w:rsidP="004611E3">
      <w:pPr>
        <w:pStyle w:val="ListParagraph"/>
        <w:numPr>
          <w:ilvl w:val="0"/>
          <w:numId w:val="36"/>
        </w:numPr>
        <w:rPr>
          <w:del w:id="153" w:author="Trainor, Neil" w:date="2020-07-21T10:33:00Z"/>
          <w:rFonts w:ascii="Arial" w:hAnsi="Arial"/>
          <w:color w:val="000000"/>
          <w:spacing w:val="-5"/>
          <w:w w:val="105"/>
          <w:u w:val="single"/>
          <w:lang w:val="en-US"/>
        </w:rPr>
      </w:pPr>
      <w:del w:id="154" w:author="Trainor, Neil" w:date="2020-07-21T10:33:00Z">
        <w:r w:rsidRPr="00D20D60" w:rsidDel="00751144">
          <w:rPr>
            <w:rFonts w:ascii="Arial" w:hAnsi="Arial"/>
            <w:color w:val="000000"/>
            <w:spacing w:val="-5"/>
            <w:w w:val="105"/>
            <w:u w:val="single"/>
            <w:lang w:val="en-US"/>
          </w:rPr>
          <w:lastRenderedPageBreak/>
          <w:delText>Allied Services</w:delText>
        </w:r>
      </w:del>
    </w:p>
    <w:p w14:paraId="55A09730" w14:textId="2883BDA4" w:rsidR="00D20D60" w:rsidRPr="00695815" w:rsidDel="00751144" w:rsidRDefault="00D20D60" w:rsidP="005B50AF">
      <w:pPr>
        <w:spacing w:after="120" w:line="240" w:lineRule="auto"/>
        <w:ind w:right="1582"/>
        <w:rPr>
          <w:del w:id="155" w:author="Trainor, Neil" w:date="2020-07-21T10:33:00Z"/>
          <w:rFonts w:ascii="Arial" w:hAnsi="Arial"/>
          <w:color w:val="000000"/>
          <w:spacing w:val="-5"/>
          <w:w w:val="105"/>
          <w:lang w:val="en-US"/>
        </w:rPr>
      </w:pPr>
      <w:del w:id="156" w:author="Trainor, Neil" w:date="2020-07-21T10:33:00Z">
        <w:r w:rsidRPr="00695815" w:rsidDel="00751144">
          <w:rPr>
            <w:rFonts w:ascii="Arial" w:hAnsi="Arial"/>
            <w:color w:val="000000"/>
            <w:spacing w:val="-5"/>
            <w:w w:val="105"/>
            <w:sz w:val="22"/>
            <w:lang w:val="en-US"/>
          </w:rPr>
          <w:delText>Support from allied services should be assessed in terms of their benefits, limitations and potential effectiveness:</w:delText>
        </w:r>
      </w:del>
    </w:p>
    <w:p w14:paraId="0CD4F3D8" w14:textId="681D5803" w:rsidR="00D20D60" w:rsidRPr="00C6164C" w:rsidDel="00751144" w:rsidRDefault="00D20D60" w:rsidP="00D20D60">
      <w:pPr>
        <w:pStyle w:val="Bullet1"/>
        <w:rPr>
          <w:del w:id="157" w:author="Trainor, Neil" w:date="2020-07-21T10:33:00Z"/>
          <w:w w:val="105"/>
          <w:lang w:val="en-US"/>
        </w:rPr>
      </w:pPr>
      <w:del w:id="158" w:author="Trainor, Neil" w:date="2020-07-21T10:33:00Z">
        <w:r w:rsidRPr="00C6164C" w:rsidDel="00751144">
          <w:rPr>
            <w:w w:val="105"/>
            <w:lang w:val="en-US"/>
          </w:rPr>
          <w:delText>pilotage, including pilot boarding locations;</w:delText>
        </w:r>
        <w:r w:rsidR="00DA23C9" w:rsidDel="00751144">
          <w:rPr>
            <w:w w:val="105"/>
            <w:lang w:val="en-US"/>
          </w:rPr>
          <w:delText xml:space="preserve"> and</w:delText>
        </w:r>
      </w:del>
    </w:p>
    <w:p w14:paraId="609B4C0E" w14:textId="69EA5F66" w:rsidR="00D20D60" w:rsidRPr="00C6164C" w:rsidDel="00751144" w:rsidRDefault="00D20D60" w:rsidP="00D20D60">
      <w:pPr>
        <w:pStyle w:val="Bullet1"/>
        <w:rPr>
          <w:del w:id="159" w:author="Trainor, Neil" w:date="2020-07-21T10:33:00Z"/>
          <w:w w:val="105"/>
          <w:lang w:val="en-US"/>
        </w:rPr>
      </w:pPr>
      <w:del w:id="160" w:author="Trainor, Neil" w:date="2020-07-21T10:33:00Z">
        <w:r w:rsidRPr="00C6164C" w:rsidDel="00751144">
          <w:rPr>
            <w:w w:val="105"/>
            <w:lang w:val="en-US"/>
          </w:rPr>
          <w:delText>availability of tug assistance</w:delText>
        </w:r>
        <w:r w:rsidR="00DA23C9" w:rsidDel="00751144">
          <w:rPr>
            <w:w w:val="105"/>
            <w:lang w:val="en-US"/>
          </w:rPr>
          <w:delText>.</w:delText>
        </w:r>
      </w:del>
    </w:p>
    <w:p w14:paraId="40C1A3D5" w14:textId="5F5AB015" w:rsidR="00D20D60" w:rsidRPr="005B50AF" w:rsidDel="00751144" w:rsidRDefault="00D20D60" w:rsidP="005B50AF">
      <w:pPr>
        <w:spacing w:after="120" w:line="240" w:lineRule="auto"/>
        <w:ind w:right="1582"/>
        <w:rPr>
          <w:del w:id="161" w:author="Trainor, Neil" w:date="2020-07-21T10:33:00Z"/>
          <w:rFonts w:ascii="Arial" w:hAnsi="Arial"/>
          <w:color w:val="000000"/>
          <w:spacing w:val="-5"/>
          <w:w w:val="105"/>
          <w:u w:val="single"/>
          <w:lang w:val="en-US"/>
        </w:rPr>
      </w:pPr>
    </w:p>
    <w:p w14:paraId="5FB6E7B0" w14:textId="35220247" w:rsidR="00A7472F" w:rsidRPr="00EC765C" w:rsidDel="00751144" w:rsidRDefault="00A7472F" w:rsidP="004611E3">
      <w:pPr>
        <w:pStyle w:val="ListParagraph"/>
        <w:numPr>
          <w:ilvl w:val="0"/>
          <w:numId w:val="36"/>
        </w:numPr>
        <w:spacing w:after="120" w:line="240" w:lineRule="auto"/>
        <w:ind w:right="1582"/>
        <w:contextualSpacing w:val="0"/>
        <w:rPr>
          <w:del w:id="162" w:author="Trainor, Neil" w:date="2020-07-21T10:33:00Z"/>
          <w:rFonts w:ascii="Arial" w:hAnsi="Arial"/>
          <w:color w:val="000000"/>
          <w:spacing w:val="-5"/>
          <w:w w:val="105"/>
          <w:u w:val="single"/>
          <w:lang w:val="en-US"/>
        </w:rPr>
      </w:pPr>
      <w:del w:id="163" w:author="Trainor, Neil" w:date="2020-07-21T10:33:00Z">
        <w:r w:rsidRPr="00EC765C" w:rsidDel="00751144">
          <w:rPr>
            <w:rFonts w:ascii="Arial" w:hAnsi="Arial"/>
            <w:color w:val="000000"/>
            <w:spacing w:val="-5"/>
            <w:w w:val="105"/>
            <w:u w:val="single"/>
            <w:lang w:val="en-US"/>
          </w:rPr>
          <w:delText>Future development</w:delText>
        </w:r>
      </w:del>
    </w:p>
    <w:p w14:paraId="06E32574" w14:textId="1315414A" w:rsidR="00A7472F" w:rsidRPr="00A7472F" w:rsidDel="00751144" w:rsidRDefault="00A7472F" w:rsidP="00EC765C">
      <w:pPr>
        <w:pStyle w:val="BodyText"/>
        <w:rPr>
          <w:del w:id="164" w:author="Trainor, Neil" w:date="2020-07-21T10:33:00Z"/>
          <w:w w:val="105"/>
          <w:lang w:val="en-US"/>
        </w:rPr>
      </w:pPr>
      <w:del w:id="165" w:author="Trainor, Neil" w:date="2020-07-21T10:33:00Z">
        <w:r w:rsidRPr="00A7472F" w:rsidDel="00751144">
          <w:rPr>
            <w:w w:val="105"/>
            <w:lang w:val="en-US"/>
          </w:rPr>
          <w:delText>Any foreseeable future trends in maritime traffic (such as an increase in local ferry traffic or the construction of a new bridge) which could have an impact on the previously defined problems, should be identified together with the number of vessels, types and sizes</w:delText>
        </w:r>
        <w:r w:rsidR="005D79AF" w:rsidDel="00751144">
          <w:rPr>
            <w:w w:val="105"/>
            <w:lang w:val="en-US"/>
          </w:rPr>
          <w:delText>,</w:delText>
        </w:r>
        <w:r w:rsidRPr="00A7472F" w:rsidDel="00751144">
          <w:rPr>
            <w:w w:val="105"/>
            <w:lang w:val="en-US"/>
          </w:rPr>
          <w:delText xml:space="preserve"> and cargo carried, and future developments in the area.</w:delText>
        </w:r>
      </w:del>
    </w:p>
    <w:p w14:paraId="532096CD" w14:textId="4475AF99" w:rsidR="004A7FB0" w:rsidRPr="00A7472F" w:rsidDel="00751144" w:rsidRDefault="00A7472F" w:rsidP="00EC765C">
      <w:pPr>
        <w:pStyle w:val="BodyText"/>
        <w:rPr>
          <w:del w:id="166" w:author="Trainor, Neil" w:date="2020-07-21T10:33:00Z"/>
          <w:w w:val="105"/>
          <w:lang w:val="en-US"/>
        </w:rPr>
      </w:pPr>
      <w:del w:id="167" w:author="Trainor, Neil" w:date="2020-07-21T10:33:00Z">
        <w:r w:rsidRPr="00A7472F" w:rsidDel="00751144">
          <w:rPr>
            <w:w w:val="105"/>
            <w:lang w:val="en-US"/>
          </w:rPr>
          <w:delText xml:space="preserve">Further developments in VTS and navigation-related technology and the implications of future SOLAS carriage requirements for navigational and/or communication equipment onboard vessels </w:delText>
        </w:r>
        <w:r w:rsidR="00EC765C" w:rsidDel="00751144">
          <w:rPr>
            <w:w w:val="105"/>
            <w:lang w:val="en-US"/>
          </w:rPr>
          <w:delText>may also</w:delText>
        </w:r>
        <w:r w:rsidRPr="00A7472F" w:rsidDel="00751144">
          <w:rPr>
            <w:w w:val="105"/>
            <w:lang w:val="en-US"/>
          </w:rPr>
          <w:delText xml:space="preserve"> be considered. It should, however, be noted that there are many small vessels for which the SOLAS Convention is not applicable. Further, not all SOLAS vessels have to comply with all the relevant navigational and/or communication carriage requirements in this Convention.</w:delText>
        </w:r>
      </w:del>
    </w:p>
    <w:p w14:paraId="24461123" w14:textId="790940DF" w:rsidR="00ED107D" w:rsidRPr="00695815" w:rsidDel="00751144" w:rsidRDefault="00ED107D" w:rsidP="004611E3">
      <w:pPr>
        <w:pStyle w:val="ListParagraph"/>
        <w:numPr>
          <w:ilvl w:val="0"/>
          <w:numId w:val="36"/>
        </w:numPr>
        <w:rPr>
          <w:del w:id="168" w:author="Trainor, Neil" w:date="2020-07-21T10:33:00Z"/>
          <w:rFonts w:cs="Arial"/>
          <w:w w:val="105"/>
          <w:u w:val="single"/>
          <w:lang w:val="en-US"/>
        </w:rPr>
      </w:pPr>
      <w:del w:id="169" w:author="Trainor, Neil" w:date="2020-07-21T10:33:00Z">
        <w:r w:rsidRPr="00695815" w:rsidDel="00751144">
          <w:rPr>
            <w:rFonts w:ascii="Arial" w:hAnsi="Arial" w:cs="Arial"/>
            <w:w w:val="105"/>
            <w:u w:val="single"/>
            <w:lang w:val="en-US"/>
          </w:rPr>
          <w:delText>Funding</w:delText>
        </w:r>
      </w:del>
    </w:p>
    <w:p w14:paraId="2F0C3D50" w14:textId="1033D4D1" w:rsidR="00ED107D" w:rsidDel="00751144" w:rsidRDefault="00ED107D" w:rsidP="00ED107D">
      <w:pPr>
        <w:spacing w:before="120" w:after="120" w:line="240" w:lineRule="auto"/>
        <w:ind w:right="-1"/>
        <w:rPr>
          <w:del w:id="170" w:author="Trainor, Neil" w:date="2020-07-21T10:33:00Z"/>
          <w:rFonts w:ascii="Arial" w:hAnsi="Arial"/>
          <w:color w:val="000000"/>
          <w:spacing w:val="-5"/>
          <w:w w:val="105"/>
          <w:sz w:val="22"/>
          <w:lang w:val="en-US"/>
        </w:rPr>
      </w:pPr>
      <w:del w:id="171" w:author="Trainor, Neil" w:date="2020-07-21T10:33:00Z">
        <w:r w:rsidRPr="00A7472F" w:rsidDel="00751144">
          <w:rPr>
            <w:rFonts w:ascii="Arial" w:hAnsi="Arial"/>
            <w:color w:val="000000"/>
            <w:spacing w:val="-5"/>
            <w:w w:val="105"/>
            <w:sz w:val="22"/>
            <w:lang w:val="en-US"/>
          </w:rPr>
          <w:delText>Consideration should be given to the issue of how the future VTS should be funded. It is recommended during the project that a consistent policy is developed on VTS funding, as this service is an integral part of the local navigation infrastructure. Preferably the funding should be in accordance with the IALA Recommendation V-102 on Guidelines on the Application of ‘User Pays’ Principle to VTS. The intention when introducing a VTS is to enhance the existing situation, therefore, the previous infrastructure should be reassessed to identify those parts that may be retained and those that might become obsolete upon introduction of the future system.</w:delText>
        </w:r>
      </w:del>
    </w:p>
    <w:p w14:paraId="0398F87D" w14:textId="2F780FD9" w:rsidR="00ED219D" w:rsidDel="00751144" w:rsidRDefault="00ED219D" w:rsidP="004073A8">
      <w:pPr>
        <w:spacing w:before="120" w:after="120" w:line="240" w:lineRule="auto"/>
        <w:ind w:right="-1"/>
        <w:rPr>
          <w:del w:id="172" w:author="Trainor, Neil" w:date="2020-07-21T10:33:00Z"/>
          <w:rFonts w:ascii="Arial" w:hAnsi="Arial"/>
          <w:color w:val="000000"/>
          <w:spacing w:val="-5"/>
          <w:w w:val="105"/>
          <w:sz w:val="22"/>
          <w:lang w:val="en-US"/>
        </w:rPr>
      </w:pPr>
    </w:p>
    <w:p w14:paraId="1E817F65" w14:textId="77777777" w:rsidR="00ED219D" w:rsidRDefault="00ED219D">
      <w:pPr>
        <w:spacing w:after="200" w:line="276" w:lineRule="auto"/>
        <w:rPr>
          <w:rFonts w:ascii="Arial" w:hAnsi="Arial"/>
          <w:color w:val="000000"/>
          <w:spacing w:val="-5"/>
          <w:w w:val="105"/>
          <w:sz w:val="22"/>
          <w:lang w:val="en-US"/>
        </w:rPr>
      </w:pPr>
      <w:r>
        <w:rPr>
          <w:rFonts w:ascii="Arial" w:hAnsi="Arial"/>
          <w:color w:val="000000"/>
          <w:spacing w:val="-5"/>
          <w:w w:val="105"/>
          <w:sz w:val="22"/>
          <w:lang w:val="en-US"/>
        </w:rPr>
        <w:br w:type="page"/>
      </w:r>
    </w:p>
    <w:p w14:paraId="498B4BA5" w14:textId="77777777" w:rsidR="000A33AB" w:rsidRDefault="000A33AB" w:rsidP="00927C18">
      <w:pPr>
        <w:spacing w:before="120" w:after="120" w:line="240" w:lineRule="auto"/>
        <w:ind w:right="-1"/>
        <w:rPr>
          <w:rFonts w:ascii="Arial" w:hAnsi="Arial"/>
          <w:color w:val="000000"/>
          <w:spacing w:val="-5"/>
          <w:w w:val="105"/>
          <w:sz w:val="22"/>
          <w:lang w:val="en-US"/>
        </w:rPr>
      </w:pPr>
    </w:p>
    <w:p w14:paraId="7FE1D579" w14:textId="77777777" w:rsidR="000A33AB" w:rsidRDefault="000A33AB">
      <w:pPr>
        <w:spacing w:after="200" w:line="276" w:lineRule="auto"/>
        <w:rPr>
          <w:rFonts w:ascii="Arial" w:hAnsi="Arial"/>
          <w:color w:val="000000"/>
          <w:spacing w:val="-5"/>
          <w:w w:val="105"/>
          <w:sz w:val="22"/>
          <w:lang w:val="en-US"/>
        </w:rPr>
      </w:pPr>
      <w:r>
        <w:rPr>
          <w:rFonts w:ascii="Arial" w:hAnsi="Arial"/>
          <w:color w:val="000000"/>
          <w:spacing w:val="-5"/>
          <w:w w:val="105"/>
          <w:sz w:val="22"/>
          <w:lang w:val="en-US"/>
        </w:rPr>
        <w:br w:type="page"/>
      </w:r>
    </w:p>
    <w:p w14:paraId="5DB31E34" w14:textId="77777777" w:rsidR="003126D3" w:rsidRPr="004A7FB0" w:rsidRDefault="003126D3" w:rsidP="004A7FB0">
      <w:pPr>
        <w:pStyle w:val="BodyText"/>
        <w:rPr>
          <w:lang w:val="en-US"/>
        </w:rPr>
      </w:pPr>
    </w:p>
    <w:sectPr w:rsidR="003126D3" w:rsidRPr="004A7FB0" w:rsidSect="003A6A32">
      <w:headerReference w:type="even" r:id="rId32"/>
      <w:headerReference w:type="default" r:id="rId33"/>
      <w:footerReference w:type="default" r:id="rId34"/>
      <w:headerReference w:type="first" r:id="rId35"/>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9" w:author="Barry Goldman" w:date="2020-07-09T12:36:00Z" w:initials="BG">
    <w:p w14:paraId="03B4C229" w14:textId="77777777" w:rsidR="00535E35" w:rsidRDefault="00535E35" w:rsidP="004D65B0">
      <w:pPr>
        <w:pStyle w:val="CommentText"/>
      </w:pPr>
      <w:r>
        <w:rPr>
          <w:rStyle w:val="CommentReference"/>
        </w:rPr>
        <w:annotationRef/>
      </w:r>
      <w:r>
        <w:t>The current title is a bit clunky and the linkage between the main guideline text and the annex needs to be clearer.  Reference to Annex 1 an 2 comes in the section headed “Initiating” and again in the next section headed “Planning”.  In the first section the second bullet under the link to annex 1 relates to “functional requirements” which is a heading in its own right in the next section on “planning”.</w:t>
      </w:r>
    </w:p>
    <w:p w14:paraId="48894482" w14:textId="77777777" w:rsidR="00535E35" w:rsidRDefault="00535E35" w:rsidP="004D65B0">
      <w:pPr>
        <w:pStyle w:val="CommentText"/>
      </w:pPr>
      <w:r>
        <w:t xml:space="preserve">Hence amendments to text in 5.1 to “initiating and planning a VTS” vice “planning and implementing VTS” and carrying this through to the title of this annex.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889448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012A0" w16cex:dateUtc="2020-07-08T08: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894482" w16cid:durableId="22EF7B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09AD84" w14:textId="77777777" w:rsidR="00535E35" w:rsidRDefault="00535E35" w:rsidP="003274DB">
      <w:r>
        <w:separator/>
      </w:r>
    </w:p>
    <w:p w14:paraId="3F528EB9" w14:textId="77777777" w:rsidR="00535E35" w:rsidRDefault="00535E35"/>
  </w:endnote>
  <w:endnote w:type="continuationSeparator" w:id="0">
    <w:p w14:paraId="1BDDDC2E" w14:textId="77777777" w:rsidR="00535E35" w:rsidRDefault="00535E35" w:rsidP="003274DB">
      <w:r>
        <w:continuationSeparator/>
      </w:r>
    </w:p>
    <w:p w14:paraId="29548F81" w14:textId="77777777" w:rsidR="00535E35" w:rsidRDefault="00535E35"/>
  </w:endnote>
  <w:endnote w:type="continuationNotice" w:id="1">
    <w:p w14:paraId="4A203C0D" w14:textId="77777777" w:rsidR="00535E35" w:rsidRDefault="00535E3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62712" w14:textId="77777777" w:rsidR="00535E35" w:rsidRDefault="00535E3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058BB3" w14:textId="77777777" w:rsidR="00535E35" w:rsidRDefault="00535E3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0CD014F" w14:textId="77777777" w:rsidR="00535E35" w:rsidRDefault="00535E3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3B7FEC8" w14:textId="77777777" w:rsidR="00535E35" w:rsidRDefault="00535E3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4B5F248" w14:textId="77777777" w:rsidR="00535E35" w:rsidRDefault="00535E35"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5D9759" w14:textId="77777777" w:rsidR="00535E35" w:rsidRDefault="00535E35" w:rsidP="008747E0">
    <w:pPr>
      <w:pStyle w:val="Footer"/>
    </w:pPr>
    <w:r w:rsidRPr="00442889">
      <w:rPr>
        <w:noProof/>
        <w:lang w:val="en-AU" w:eastAsia="en-AU"/>
      </w:rPr>
      <w:drawing>
        <wp:anchor distT="0" distB="0" distL="114300" distR="114300" simplePos="0" relativeHeight="251658243" behindDoc="1" locked="0" layoutInCell="1" allowOverlap="1" wp14:anchorId="5E9D55FD" wp14:editId="54F8B95A">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58244" behindDoc="0" locked="0" layoutInCell="1" allowOverlap="1" wp14:anchorId="64EBA7DB" wp14:editId="3F93678E">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ex="http://schemas.microsoft.com/office/word/2018/wordml/cex" xmlns:w16="http://schemas.microsoft.com/office/word/2018/wordml">
          <w:pict>
            <v:line w14:anchorId="50CA6E05" id="Connecteur droit 11" o:spid="_x0000_s1026" style="position:absolute;z-index:2516582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8426AC" w14:textId="77777777" w:rsidR="00535E35" w:rsidRPr="00ED2A8D" w:rsidRDefault="00535E35" w:rsidP="008747E0">
    <w:pPr>
      <w:pStyle w:val="Footer"/>
    </w:pPr>
  </w:p>
  <w:p w14:paraId="1FCC5932" w14:textId="77777777" w:rsidR="00535E35" w:rsidRPr="00ED2A8D" w:rsidRDefault="00535E35" w:rsidP="002735DD">
    <w:pPr>
      <w:pStyle w:val="Footer"/>
      <w:tabs>
        <w:tab w:val="left" w:pos="1781"/>
      </w:tabs>
    </w:pPr>
    <w:r>
      <w:tab/>
    </w:r>
  </w:p>
  <w:p w14:paraId="7D869C4A" w14:textId="77777777" w:rsidR="00535E35" w:rsidRPr="00ED2A8D" w:rsidRDefault="00535E35" w:rsidP="008747E0">
    <w:pPr>
      <w:pStyle w:val="Footer"/>
    </w:pPr>
  </w:p>
  <w:p w14:paraId="3026CDE0" w14:textId="77777777" w:rsidR="00535E35" w:rsidRPr="00ED2A8D" w:rsidRDefault="00535E35"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E4E8B" w14:textId="77777777" w:rsidR="00535E35" w:rsidRDefault="00535E35" w:rsidP="00525922">
    <w:pPr>
      <w:pStyle w:val="Footerlandscape"/>
    </w:pPr>
    <w:r>
      <w:rPr>
        <w:noProof/>
        <w:lang w:val="en-AU" w:eastAsia="en-AU"/>
      </w:rPr>
      <mc:AlternateContent>
        <mc:Choice Requires="wps">
          <w:drawing>
            <wp:anchor distT="0" distB="0" distL="114300" distR="114300" simplePos="0" relativeHeight="251658247" behindDoc="0" locked="0" layoutInCell="1" allowOverlap="1" wp14:anchorId="20E35A07" wp14:editId="4D0189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ex="http://schemas.microsoft.com/office/word/2018/wordml/cex" xmlns:w16="http://schemas.microsoft.com/office/word/2018/wordml">
          <w:pict>
            <v:line w14:anchorId="4689D66A" id="Connecteur droit 11" o:spid="_x0000_s1026" style="position:absolute;z-index:25165824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0837FD4C" w14:textId="77777777" w:rsidR="00535E35" w:rsidRPr="00C907DF" w:rsidRDefault="00535E35"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DA23C9">
      <w:rPr>
        <w:szCs w:val="15"/>
      </w:rPr>
      <w:t xml:space="preserve"> </w:t>
    </w:r>
    <w:r>
      <w:rPr>
        <w:szCs w:val="15"/>
      </w:rPr>
      <w:fldChar w:fldCharType="begin"/>
    </w:r>
    <w:r w:rsidRPr="00DA23C9">
      <w:rPr>
        <w:szCs w:val="15"/>
      </w:rPr>
      <w:instrText xml:space="preserve"> STYLEREF "Document number" \* MERGEFORMAT </w:instrText>
    </w:r>
    <w:r>
      <w:rPr>
        <w:szCs w:val="15"/>
      </w:rPr>
      <w:fldChar w:fldCharType="separate"/>
    </w:r>
    <w:r w:rsidRPr="00C30091">
      <w:rPr>
        <w:noProof/>
        <w:szCs w:val="15"/>
      </w:rPr>
      <w:t>Guideline</w:t>
    </w:r>
    <w:r>
      <w:rPr>
        <w:noProof/>
        <w:szCs w:val="15"/>
        <w:lang w:val="fr-FR"/>
      </w:rPr>
      <w:t xml:space="preserve"> XXXX</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66FCF512" w14:textId="77777777" w:rsidR="00535E35" w:rsidRPr="00525922" w:rsidRDefault="00535E35"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E05F0" w14:textId="77777777" w:rsidR="00535E35" w:rsidRPr="00EE3A38" w:rsidRDefault="00535E35" w:rsidP="00C716E5">
    <w:pPr>
      <w:pStyle w:val="Footer"/>
      <w:rPr>
        <w:sz w:val="15"/>
        <w:szCs w:val="15"/>
      </w:rPr>
    </w:pPr>
  </w:p>
  <w:p w14:paraId="3C869BA8" w14:textId="77777777" w:rsidR="00535E35" w:rsidRDefault="00535E35" w:rsidP="00C716E5">
    <w:pPr>
      <w:pStyle w:val="Footerportrait"/>
    </w:pPr>
  </w:p>
  <w:p w14:paraId="130E6336" w14:textId="4082932A" w:rsidR="00535E35" w:rsidRPr="00C907DF" w:rsidRDefault="00535E35" w:rsidP="00C716E5">
    <w:pPr>
      <w:pStyle w:val="Footerportrait"/>
      <w:rPr>
        <w:rStyle w:val="PageNumber"/>
        <w:szCs w:val="15"/>
      </w:rPr>
    </w:pPr>
    <w:r>
      <w:fldChar w:fldCharType="begin"/>
    </w:r>
    <w:r>
      <w:instrText>STYLEREF "Document type" \* MERGEFORMAT</w:instrText>
    </w:r>
    <w:r>
      <w:fldChar w:fldCharType="end"/>
    </w:r>
    <w:r w:rsidRPr="00C907DF">
      <w:t xml:space="preserve"> </w:t>
    </w:r>
    <w:fldSimple w:instr="STYLEREF &quot;Document number&quot; \* MERGEFORMAT">
      <w:r>
        <w:t>Guideline 1150</w:t>
      </w:r>
    </w:fldSimple>
    <w:r w:rsidRPr="00C907DF">
      <w:t xml:space="preserve"> </w:t>
    </w:r>
    <w:r w:rsidRPr="000D6E4F">
      <w:rPr>
        <w:highlight w:val="yellow"/>
      </w:rPr>
      <w:t xml:space="preserve">– </w:t>
    </w:r>
    <w:r w:rsidRPr="000D6E4F">
      <w:rPr>
        <w:highlight w:val="yellow"/>
      </w:rPr>
      <w:fldChar w:fldCharType="begin"/>
    </w:r>
    <w:r w:rsidRPr="000D6E4F">
      <w:rPr>
        <w:highlight w:val="yellow"/>
      </w:rPr>
      <w:instrText xml:space="preserve"> STYLEREF "Document name" \* MERGEFORMAT </w:instrText>
    </w:r>
    <w:r w:rsidRPr="000D6E4F">
      <w:rPr>
        <w:highlight w:val="yellow"/>
      </w:rPr>
      <w:fldChar w:fldCharType="separate"/>
    </w:r>
    <w:r>
      <w:rPr>
        <w:highlight w:val="yellow"/>
      </w:rPr>
      <w:t>ESTABLISHING, PLANNING AND IMPLEMENTING VTS</w:t>
    </w:r>
    <w:r w:rsidRPr="000D6E4F">
      <w:rPr>
        <w:highlight w:val="yellow"/>
      </w:rPr>
      <w:fldChar w:fldCharType="end"/>
    </w:r>
  </w:p>
  <w:p w14:paraId="2A00C6AA" w14:textId="7F1D0E18" w:rsidR="00535E35" w:rsidRPr="00C907DF" w:rsidRDefault="00535E35" w:rsidP="00C716E5">
    <w:pPr>
      <w:pStyle w:val="Footerportrait"/>
    </w:pPr>
    <w:fldSimple w:instr="STYLEREF &quot;Edition number&quot; \* MERGEFORMAT">
      <w:r>
        <w:t>Edition 2.0</w:t>
      </w:r>
    </w:fldSimple>
    <w:r>
      <w:t xml:space="preserve">  </w:t>
    </w:r>
    <w:fldSimple w:instr="STYLEREF &quot;Document date&quot; \* MERGEFORMAT">
      <w:r>
        <w:t>December 2020</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2</w:t>
    </w:r>
    <w:r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DFF0F" w14:textId="77777777" w:rsidR="00535E35" w:rsidRDefault="00535E35" w:rsidP="00C716E5">
    <w:pPr>
      <w:pStyle w:val="Footer"/>
    </w:pPr>
  </w:p>
  <w:p w14:paraId="7BCEB8EA" w14:textId="77777777" w:rsidR="00535E35" w:rsidRDefault="00535E35" w:rsidP="00C716E5">
    <w:pPr>
      <w:pStyle w:val="Footerportrait"/>
    </w:pPr>
  </w:p>
  <w:p w14:paraId="4498E5D7" w14:textId="6D6E4791" w:rsidR="00535E35" w:rsidRPr="00C907DF" w:rsidRDefault="00535E35" w:rsidP="00C716E5">
    <w:pPr>
      <w:pStyle w:val="Footerportrait"/>
      <w:rPr>
        <w:rStyle w:val="PageNumber"/>
        <w:szCs w:val="15"/>
      </w:rPr>
    </w:pPr>
    <w:r>
      <w:fldChar w:fldCharType="begin"/>
    </w:r>
    <w:r>
      <w:instrText>STYLEREF "Document type" \* MERGEFORMAT</w:instrText>
    </w:r>
    <w:r>
      <w:fldChar w:fldCharType="end"/>
    </w:r>
    <w:r w:rsidRPr="00C907DF">
      <w:t xml:space="preserve"> </w:t>
    </w:r>
    <w:fldSimple w:instr="STYLEREF &quot;Document number&quot; \* MERGEFORMAT">
      <w:r>
        <w:t>Guideline 1150</w:t>
      </w:r>
    </w:fldSimple>
    <w:r w:rsidRPr="00C907DF">
      <w:t xml:space="preserve"> –</w:t>
    </w:r>
    <w:r>
      <w:t xml:space="preserve"> </w:t>
    </w:r>
    <w:fldSimple w:instr="STYLEREF &quot;Document name&quot; \* MERGEFORMAT">
      <w:r>
        <w:t>ESTABLISHING, PLANNING AND IMPLEMENTING VTS</w:t>
      </w:r>
    </w:fldSimple>
  </w:p>
  <w:p w14:paraId="38B63442" w14:textId="6A553DEB" w:rsidR="00535E35" w:rsidRPr="00525922" w:rsidRDefault="00535E35" w:rsidP="00C716E5">
    <w:pPr>
      <w:pStyle w:val="Footerportrait"/>
    </w:pPr>
    <w:fldSimple w:instr="STYLEREF &quot;Edition number&quot; \* MERGEFORMAT">
      <w:r>
        <w:t>Edition 2.0</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3</w:t>
    </w:r>
    <w:r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B139B" w14:textId="77777777" w:rsidR="00535E35" w:rsidRDefault="00535E35" w:rsidP="00C716E5">
    <w:pPr>
      <w:pStyle w:val="Footer"/>
    </w:pPr>
  </w:p>
  <w:p w14:paraId="028BF455" w14:textId="77777777" w:rsidR="00535E35" w:rsidRDefault="00535E35" w:rsidP="00C716E5">
    <w:pPr>
      <w:pStyle w:val="Footerportrait"/>
    </w:pPr>
  </w:p>
  <w:p w14:paraId="4E291E3F" w14:textId="6CA5CC39" w:rsidR="00535E35" w:rsidRPr="00C907DF" w:rsidRDefault="00535E35" w:rsidP="00760004">
    <w:pPr>
      <w:pStyle w:val="Footerportrait"/>
      <w:tabs>
        <w:tab w:val="clear" w:pos="10206"/>
        <w:tab w:val="right" w:pos="15704"/>
      </w:tabs>
    </w:pPr>
    <w:r>
      <w:fldChar w:fldCharType="begin"/>
    </w:r>
    <w:r>
      <w:instrText>STYLEREF "Document type" \* MERGEFORMAT</w:instrText>
    </w:r>
    <w:r>
      <w:fldChar w:fldCharType="end"/>
    </w:r>
    <w:r w:rsidRPr="00C907DF">
      <w:t xml:space="preserve"> </w:t>
    </w:r>
    <w:fldSimple w:instr="STYLEREF &quot;Document number&quot; \* MERGEFORMAT">
      <w:r>
        <w:t>Guideline 1150</w:t>
      </w:r>
    </w:fldSimple>
    <w:r w:rsidRPr="00C907DF">
      <w:t xml:space="preserve"> –</w:t>
    </w:r>
    <w:r>
      <w:t xml:space="preserve"> </w:t>
    </w:r>
    <w:fldSimple w:instr="STYLEREF &quot;Document name&quot; \* MERGEFORMAT">
      <w:r>
        <w:t>ESTABLISHING, PLANNING AND IMPLEMENTING VTS</w:t>
      </w:r>
    </w:fldSimple>
    <w:r>
      <w:tab/>
    </w:r>
  </w:p>
  <w:p w14:paraId="1A7A27AA" w14:textId="3CDA7CFB" w:rsidR="00535E35" w:rsidRPr="00C907DF" w:rsidRDefault="00535E35" w:rsidP="00760004">
    <w:pPr>
      <w:pStyle w:val="Footerportrait"/>
      <w:tabs>
        <w:tab w:val="clear" w:pos="10206"/>
        <w:tab w:val="right" w:pos="15704"/>
      </w:tabs>
    </w:pPr>
    <w:fldSimple w:instr="STYLEREF &quot;Edition number&quot; \* MERGEFORMAT">
      <w:r>
        <w:t>Edition 2.0</w:t>
      </w:r>
    </w:fldSimple>
    <w:r>
      <w:t xml:space="preserve">  </w:t>
    </w:r>
    <w:fldSimple w:instr="STYLEREF &quot;Document date&quot; \* MERGEFORMAT">
      <w:r>
        <w:t>December 2020</w:t>
      </w:r>
    </w:fldSimple>
    <w: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14</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335601" w14:textId="77777777" w:rsidR="00535E35" w:rsidRDefault="00535E35" w:rsidP="003274DB">
      <w:r>
        <w:separator/>
      </w:r>
    </w:p>
    <w:p w14:paraId="2D773E5B" w14:textId="77777777" w:rsidR="00535E35" w:rsidRDefault="00535E35"/>
  </w:footnote>
  <w:footnote w:type="continuationSeparator" w:id="0">
    <w:p w14:paraId="5AB99B7B" w14:textId="77777777" w:rsidR="00535E35" w:rsidRDefault="00535E35" w:rsidP="003274DB">
      <w:r>
        <w:continuationSeparator/>
      </w:r>
    </w:p>
    <w:p w14:paraId="1D8EB306" w14:textId="77777777" w:rsidR="00535E35" w:rsidRDefault="00535E35"/>
  </w:footnote>
  <w:footnote w:type="continuationNotice" w:id="1">
    <w:p w14:paraId="129340F6" w14:textId="77777777" w:rsidR="00535E35" w:rsidRDefault="00535E3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FB62B" w14:textId="77777777" w:rsidR="00535E35" w:rsidRDefault="00535E35">
    <w:pPr>
      <w:pStyle w:val="Header"/>
    </w:pPr>
    <w:r>
      <w:rPr>
        <w:noProof/>
      </w:rPr>
      <w:pict w14:anchorId="2F3C4F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5822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0B450" w14:textId="77777777" w:rsidR="00535E35" w:rsidRDefault="00535E35">
    <w:pPr>
      <w:pStyle w:val="Header"/>
    </w:pPr>
    <w:r>
      <w:rPr>
        <w:noProof/>
        <w:lang w:val="en-AU" w:eastAsia="en-AU"/>
      </w:rPr>
      <mc:AlternateContent>
        <mc:Choice Requires="wps">
          <w:drawing>
            <wp:anchor distT="0" distB="0" distL="114300" distR="114300" simplePos="0" relativeHeight="251658260" behindDoc="1" locked="0" layoutInCell="0" allowOverlap="1" wp14:anchorId="14E1D472" wp14:editId="369FD462">
              <wp:simplePos x="0" y="0"/>
              <wp:positionH relativeFrom="margin">
                <wp:align>center</wp:align>
              </wp:positionH>
              <wp:positionV relativeFrom="margin">
                <wp:align>center</wp:align>
              </wp:positionV>
              <wp:extent cx="5709920" cy="3425825"/>
              <wp:effectExtent l="0" t="1247775" r="0" b="7175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8AE36BA" w14:textId="77777777" w:rsidR="00535E35" w:rsidRDefault="00535E35"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4E1D472" id="_x0000_t202" coordsize="21600,21600" o:spt="202" path="m,l,21600r21600,l21600,xe">
              <v:stroke joinstyle="miter"/>
              <v:path gradientshapeok="t" o:connecttype="rect"/>
            </v:shapetype>
            <v:shape id="Text Box 8" o:spid="_x0000_s1026" type="#_x0000_t202" style="position:absolute;margin-left:0;margin-top:0;width:449.6pt;height:269.75pt;rotation:-45;z-index:-2516582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Ap&#10;pVERhwIAAP0E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14:paraId="38AE36BA" w14:textId="77777777" w:rsidR="00FC7252" w:rsidRDefault="00FC7252"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B6FF2" w14:textId="77777777" w:rsidR="00535E35" w:rsidRPr="00667792" w:rsidRDefault="00535E35" w:rsidP="00667792">
    <w:pPr>
      <w:pStyle w:val="Header"/>
    </w:pPr>
    <w:r>
      <w:rPr>
        <w:noProof/>
        <w:lang w:val="en-AU" w:eastAsia="en-AU"/>
      </w:rPr>
      <w:drawing>
        <wp:anchor distT="0" distB="0" distL="114300" distR="114300" simplePos="0" relativeHeight="251658250" behindDoc="1" locked="0" layoutInCell="1" allowOverlap="1" wp14:anchorId="2CA38B92" wp14:editId="192E1CF5">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E8C71" w14:textId="77777777" w:rsidR="00535E35" w:rsidRDefault="00535E35">
    <w:pPr>
      <w:pStyle w:val="Header"/>
    </w:pPr>
    <w:r>
      <w:rPr>
        <w:noProof/>
        <w:lang w:val="en-AU" w:eastAsia="en-AU"/>
      </w:rPr>
      <mc:AlternateContent>
        <mc:Choice Requires="wps">
          <w:drawing>
            <wp:anchor distT="0" distB="0" distL="114300" distR="114300" simplePos="0" relativeHeight="251658259" behindDoc="1" locked="0" layoutInCell="0" allowOverlap="1" wp14:anchorId="1919B055" wp14:editId="098E71BE">
              <wp:simplePos x="0" y="0"/>
              <wp:positionH relativeFrom="margin">
                <wp:align>center</wp:align>
              </wp:positionH>
              <wp:positionV relativeFrom="margin">
                <wp:align>center</wp:align>
              </wp:positionV>
              <wp:extent cx="5709920" cy="3425825"/>
              <wp:effectExtent l="0" t="1247775" r="0" b="7175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D65E46B" w14:textId="77777777" w:rsidR="00535E35" w:rsidRDefault="00535E35"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919B055" id="_x0000_t202" coordsize="21600,21600" o:spt="202" path="m,l,21600r21600,l21600,xe">
              <v:stroke joinstyle="miter"/>
              <v:path gradientshapeok="t" o:connecttype="rect"/>
            </v:shapetype>
            <v:shape id="Text Box 4" o:spid="_x0000_s1027" type="#_x0000_t202" style="position:absolute;margin-left:0;margin-top:0;width:449.6pt;height:269.75pt;rotation:-45;z-index:-251658221;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HWVEUi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6D65E46B" w14:textId="77777777" w:rsidR="00FC7252" w:rsidRDefault="00FC7252"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B6846" w14:textId="1DD3E306" w:rsidR="00535E35" w:rsidRPr="003752D2" w:rsidRDefault="00535E35" w:rsidP="00B6066D">
    <w:pPr>
      <w:pStyle w:val="Header"/>
      <w:jc w:val="right"/>
      <w:rPr>
        <w:sz w:val="24"/>
        <w:szCs w:val="24"/>
      </w:rPr>
    </w:pPr>
    <w:r>
      <w:rPr>
        <w:noProof/>
        <w:sz w:val="24"/>
        <w:szCs w:val="24"/>
      </w:rPr>
      <w:pict w14:anchorId="37CE54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582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Pr="003752D2">
      <w:rPr>
        <w:noProof/>
        <w:sz w:val="24"/>
        <w:szCs w:val="24"/>
        <w:lang w:val="en-AU" w:eastAsia="en-AU"/>
      </w:rPr>
      <w:drawing>
        <wp:anchor distT="0" distB="0" distL="114300" distR="114300" simplePos="0" relativeHeight="251658241" behindDoc="1" locked="0" layoutInCell="1" allowOverlap="1" wp14:anchorId="01794664" wp14:editId="248E1B4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Pr="003752D2">
      <w:rPr>
        <w:sz w:val="24"/>
        <w:szCs w:val="24"/>
      </w:rPr>
      <w:t>VTS4</w:t>
    </w:r>
    <w:r>
      <w:rPr>
        <w:sz w:val="24"/>
        <w:szCs w:val="24"/>
      </w:rPr>
      <w:t>9</w:t>
    </w:r>
    <w:r w:rsidRPr="003752D2">
      <w:rPr>
        <w:sz w:val="24"/>
        <w:szCs w:val="24"/>
      </w:rPr>
      <w:t>-</w:t>
    </w:r>
    <w:r>
      <w:rPr>
        <w:sz w:val="24"/>
        <w:szCs w:val="24"/>
      </w:rPr>
      <w:t>8.1.4.2</w:t>
    </w:r>
    <w:bookmarkStart w:id="1" w:name="_GoBack"/>
    <w:bookmarkEnd w:id="1"/>
  </w:p>
  <w:p w14:paraId="36DC08F1" w14:textId="77777777" w:rsidR="00535E35" w:rsidRDefault="00535E35" w:rsidP="00B6066D">
    <w:pPr>
      <w:pStyle w:val="Header"/>
      <w:jc w:val="right"/>
    </w:pPr>
  </w:p>
  <w:p w14:paraId="324FD247" w14:textId="77777777" w:rsidR="00535E35" w:rsidRDefault="00535E35" w:rsidP="00B6066D">
    <w:pPr>
      <w:pStyle w:val="Header"/>
      <w:jc w:val="right"/>
    </w:pPr>
  </w:p>
  <w:p w14:paraId="3B42C7A2" w14:textId="77777777" w:rsidR="00535E35" w:rsidRDefault="00535E35" w:rsidP="008747E0">
    <w:pPr>
      <w:pStyle w:val="Header"/>
    </w:pPr>
  </w:p>
  <w:p w14:paraId="0BF16387" w14:textId="77777777" w:rsidR="00535E35" w:rsidRDefault="00535E35" w:rsidP="008747E0">
    <w:pPr>
      <w:pStyle w:val="Header"/>
    </w:pPr>
  </w:p>
  <w:p w14:paraId="4683E512" w14:textId="77777777" w:rsidR="00535E35" w:rsidRDefault="00535E35" w:rsidP="008747E0">
    <w:pPr>
      <w:pStyle w:val="Header"/>
    </w:pPr>
    <w:r>
      <w:rPr>
        <w:noProof/>
        <w:lang w:val="en-AU" w:eastAsia="en-AU"/>
      </w:rPr>
      <w:drawing>
        <wp:anchor distT="0" distB="0" distL="114300" distR="114300" simplePos="0" relativeHeight="251658240" behindDoc="1" locked="0" layoutInCell="1" allowOverlap="1" wp14:anchorId="7AB87DE7" wp14:editId="12C304D7">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CF7B1C4" w14:textId="77777777" w:rsidR="00535E35" w:rsidRPr="00ED2A8D" w:rsidRDefault="00535E35" w:rsidP="008747E0">
    <w:pPr>
      <w:pStyle w:val="Header"/>
    </w:pPr>
  </w:p>
  <w:p w14:paraId="556B77F4" w14:textId="77777777" w:rsidR="00535E35" w:rsidRPr="00ED2A8D" w:rsidRDefault="00535E35"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536746" w14:textId="77777777" w:rsidR="00535E35" w:rsidRDefault="00535E35">
    <w:pPr>
      <w:pStyle w:val="Header"/>
    </w:pPr>
    <w:r>
      <w:rPr>
        <w:noProof/>
        <w:lang w:val="en-AU" w:eastAsia="en-AU"/>
      </w:rPr>
      <w:drawing>
        <wp:anchor distT="0" distB="0" distL="114300" distR="114300" simplePos="0" relativeHeight="251658246" behindDoc="1" locked="0" layoutInCell="1" allowOverlap="1" wp14:anchorId="14F89B1D" wp14:editId="206369E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BADC21F" w14:textId="77777777" w:rsidR="00535E35" w:rsidRDefault="00535E35">
    <w:pPr>
      <w:pStyle w:val="Header"/>
    </w:pPr>
  </w:p>
  <w:p w14:paraId="43FCE2FF" w14:textId="77777777" w:rsidR="00535E35" w:rsidRDefault="00535E3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50E39" w14:textId="77777777" w:rsidR="00535E35" w:rsidRDefault="00535E35">
    <w:pPr>
      <w:pStyle w:val="Header"/>
    </w:pPr>
    <w:r>
      <w:rPr>
        <w:noProof/>
      </w:rPr>
      <w:pict w14:anchorId="4F03B3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5822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E8F6A" w14:textId="77777777" w:rsidR="00535E35" w:rsidRPr="00ED2A8D" w:rsidRDefault="00535E35" w:rsidP="008747E0">
    <w:pPr>
      <w:pStyle w:val="Header"/>
    </w:pPr>
    <w:r>
      <w:rPr>
        <w:noProof/>
      </w:rPr>
      <w:pict w14:anchorId="5BF73B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5822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drawing>
        <wp:anchor distT="0" distB="0" distL="114300" distR="114300" simplePos="0" relativeHeight="251658242" behindDoc="1" locked="0" layoutInCell="1" allowOverlap="1" wp14:anchorId="36B56D2A" wp14:editId="6929BA46">
          <wp:simplePos x="0" y="0"/>
          <wp:positionH relativeFrom="page">
            <wp:posOffset>6840855</wp:posOffset>
          </wp:positionH>
          <wp:positionV relativeFrom="page">
            <wp:posOffset>0</wp:posOffset>
          </wp:positionV>
          <wp:extent cx="720000" cy="720000"/>
          <wp:effectExtent l="0" t="0" r="4445" b="4445"/>
          <wp:wrapNone/>
          <wp:docPr id="4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E0C621" w14:textId="77777777" w:rsidR="00535E35" w:rsidRPr="00ED2A8D" w:rsidRDefault="00535E35" w:rsidP="008747E0">
    <w:pPr>
      <w:pStyle w:val="Header"/>
    </w:pPr>
  </w:p>
  <w:p w14:paraId="311D93B1" w14:textId="77777777" w:rsidR="00535E35" w:rsidRDefault="00535E35" w:rsidP="008747E0">
    <w:pPr>
      <w:pStyle w:val="Header"/>
    </w:pPr>
  </w:p>
  <w:p w14:paraId="56B7AD83" w14:textId="77777777" w:rsidR="00535E35" w:rsidRDefault="00535E35" w:rsidP="008747E0">
    <w:pPr>
      <w:pStyle w:val="Header"/>
    </w:pPr>
  </w:p>
  <w:p w14:paraId="5F886DFA" w14:textId="77777777" w:rsidR="00535E35" w:rsidRDefault="00535E35" w:rsidP="008747E0">
    <w:pPr>
      <w:pStyle w:val="Header"/>
    </w:pPr>
  </w:p>
  <w:p w14:paraId="0FF00589" w14:textId="77777777" w:rsidR="00535E35" w:rsidRPr="00441393" w:rsidRDefault="00535E35" w:rsidP="00441393">
    <w:pPr>
      <w:pStyle w:val="Contents"/>
    </w:pPr>
    <w:r>
      <w:t>DOCUMENT REVISION</w:t>
    </w:r>
  </w:p>
  <w:p w14:paraId="061119F6" w14:textId="77777777" w:rsidR="00535E35" w:rsidRPr="00ED2A8D" w:rsidRDefault="00535E35" w:rsidP="008747E0">
    <w:pPr>
      <w:pStyle w:val="Header"/>
    </w:pPr>
  </w:p>
  <w:p w14:paraId="591DA6E4" w14:textId="77777777" w:rsidR="00535E35" w:rsidRPr="00AC33A2" w:rsidRDefault="00535E35"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7E50C" w14:textId="77777777" w:rsidR="00535E35" w:rsidRDefault="00535E35">
    <w:pPr>
      <w:pStyle w:val="Header"/>
    </w:pPr>
    <w:r>
      <w:rPr>
        <w:noProof/>
      </w:rPr>
      <w:pict w14:anchorId="00DBFD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5822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637D9D" w14:textId="77777777" w:rsidR="00535E35" w:rsidRDefault="00535E35">
    <w:pPr>
      <w:pStyle w:val="Header"/>
    </w:pPr>
    <w:r>
      <w:rPr>
        <w:noProof/>
      </w:rPr>
      <w:pict w14:anchorId="12932B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658223;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2504F" w14:textId="77777777" w:rsidR="00535E35" w:rsidRPr="006A06EF" w:rsidRDefault="00535E35" w:rsidP="008747E0">
    <w:pPr>
      <w:pStyle w:val="Header"/>
    </w:pPr>
    <w:r>
      <w:rPr>
        <w:noProof/>
      </w:rPr>
      <w:pict w14:anchorId="32E87F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65822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drawing>
        <wp:anchor distT="0" distB="0" distL="114300" distR="114300" simplePos="0" relativeHeight="251658245" behindDoc="1" locked="0" layoutInCell="1" allowOverlap="1" wp14:anchorId="1C79B3CB" wp14:editId="03F33613">
          <wp:simplePos x="0" y="0"/>
          <wp:positionH relativeFrom="page">
            <wp:posOffset>6840855</wp:posOffset>
          </wp:positionH>
          <wp:positionV relativeFrom="page">
            <wp:posOffset>0</wp:posOffset>
          </wp:positionV>
          <wp:extent cx="720000" cy="720000"/>
          <wp:effectExtent l="0" t="0" r="4445" b="4445"/>
          <wp:wrapNone/>
          <wp:docPr id="4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4143D" w14:textId="77777777" w:rsidR="00535E35" w:rsidRPr="00ED2A8D" w:rsidRDefault="00535E35" w:rsidP="00C716E5">
    <w:pPr>
      <w:pStyle w:val="Header"/>
    </w:pPr>
    <w:r>
      <w:rPr>
        <w:noProof/>
      </w:rPr>
      <w:pict w14:anchorId="246E1F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58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drawing>
        <wp:anchor distT="0" distB="0" distL="114300" distR="114300" simplePos="0" relativeHeight="251658249" behindDoc="1" locked="0" layoutInCell="1" allowOverlap="1" wp14:anchorId="2FA92081" wp14:editId="0650C59A">
          <wp:simplePos x="0" y="0"/>
          <wp:positionH relativeFrom="page">
            <wp:posOffset>6840855</wp:posOffset>
          </wp:positionH>
          <wp:positionV relativeFrom="page">
            <wp:posOffset>0</wp:posOffset>
          </wp:positionV>
          <wp:extent cx="720000" cy="720000"/>
          <wp:effectExtent l="0" t="0" r="4445" b="4445"/>
          <wp:wrapNone/>
          <wp:docPr id="4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CF94081" w14:textId="77777777" w:rsidR="00535E35" w:rsidRPr="00ED2A8D" w:rsidRDefault="00535E35" w:rsidP="00C716E5">
    <w:pPr>
      <w:pStyle w:val="Header"/>
    </w:pPr>
  </w:p>
  <w:p w14:paraId="212C4E43" w14:textId="77777777" w:rsidR="00535E35" w:rsidRDefault="00535E35" w:rsidP="00C716E5">
    <w:pPr>
      <w:pStyle w:val="Header"/>
    </w:pPr>
  </w:p>
  <w:p w14:paraId="3BC31910" w14:textId="77777777" w:rsidR="00535E35" w:rsidRDefault="00535E35" w:rsidP="00C716E5">
    <w:pPr>
      <w:pStyle w:val="Header"/>
    </w:pPr>
  </w:p>
  <w:p w14:paraId="46A5418B" w14:textId="77777777" w:rsidR="00535E35" w:rsidRDefault="00535E35" w:rsidP="00C716E5">
    <w:pPr>
      <w:pStyle w:val="Header"/>
    </w:pPr>
  </w:p>
  <w:p w14:paraId="4CD05D51" w14:textId="77777777" w:rsidR="00535E35" w:rsidRPr="00441393" w:rsidRDefault="00535E35" w:rsidP="00C06662">
    <w:pPr>
      <w:pStyle w:val="Contents"/>
      <w:tabs>
        <w:tab w:val="left" w:pos="3030"/>
        <w:tab w:val="left" w:pos="4080"/>
      </w:tabs>
    </w:pPr>
    <w:r>
      <w:t>CONTENTS</w:t>
    </w:r>
    <w:r>
      <w:tab/>
    </w:r>
    <w:r>
      <w:tab/>
    </w:r>
  </w:p>
  <w:p w14:paraId="7098D4E0" w14:textId="77777777" w:rsidR="00535E35" w:rsidRPr="00ED2A8D" w:rsidRDefault="00535E35" w:rsidP="00C716E5">
    <w:pPr>
      <w:pStyle w:val="Header"/>
    </w:pPr>
  </w:p>
  <w:p w14:paraId="322B7728" w14:textId="77777777" w:rsidR="00535E35" w:rsidRPr="00AC33A2" w:rsidRDefault="00535E35" w:rsidP="00C716E5">
    <w:pPr>
      <w:pStyle w:val="Header"/>
      <w:spacing w:line="140" w:lineRule="exact"/>
    </w:pPr>
  </w:p>
  <w:p w14:paraId="48871505" w14:textId="77777777" w:rsidR="00535E35" w:rsidRDefault="00535E35">
    <w:pPr>
      <w:pStyle w:val="Header"/>
    </w:pPr>
    <w:r>
      <w:rPr>
        <w:noProof/>
        <w:lang w:val="en-AU" w:eastAsia="en-AU"/>
      </w:rPr>
      <w:drawing>
        <wp:anchor distT="0" distB="0" distL="114300" distR="114300" simplePos="0" relativeHeight="251658248" behindDoc="1" locked="0" layoutInCell="1" allowOverlap="1" wp14:anchorId="63B960C6" wp14:editId="59C27A7C">
          <wp:simplePos x="0" y="0"/>
          <wp:positionH relativeFrom="page">
            <wp:posOffset>6827653</wp:posOffset>
          </wp:positionH>
          <wp:positionV relativeFrom="page">
            <wp:posOffset>0</wp:posOffset>
          </wp:positionV>
          <wp:extent cx="720000" cy="720000"/>
          <wp:effectExtent l="0" t="0" r="4445" b="4445"/>
          <wp:wrapNone/>
          <wp:docPr id="4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1C7CD0"/>
    <w:multiLevelType w:val="hybridMultilevel"/>
    <w:tmpl w:val="F32C98F2"/>
    <w:lvl w:ilvl="0" w:tplc="3EF49124">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7AF62DE"/>
    <w:multiLevelType w:val="hybridMultilevel"/>
    <w:tmpl w:val="43C09D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0B3341F0"/>
    <w:multiLevelType w:val="hybridMultilevel"/>
    <w:tmpl w:val="BBDA290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1"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0FE57C7"/>
    <w:multiLevelType w:val="hybridMultilevel"/>
    <w:tmpl w:val="449C9F7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35F309F"/>
    <w:multiLevelType w:val="hybridMultilevel"/>
    <w:tmpl w:val="0CE05D28"/>
    <w:lvl w:ilvl="0" w:tplc="3EF49124">
      <w:start w:val="1"/>
      <w:numFmt w:val="bullet"/>
      <w:lvlText w:val=""/>
      <w:lvlJc w:val="left"/>
      <w:pPr>
        <w:ind w:left="2765" w:hanging="425"/>
      </w:pPr>
      <w:rPr>
        <w:rFonts w:ascii="Symbol" w:hAnsi="Symbol" w:hint="default"/>
        <w:color w:val="00558C"/>
      </w:rPr>
    </w:lvl>
    <w:lvl w:ilvl="1" w:tplc="040C0003">
      <w:start w:val="1"/>
      <w:numFmt w:val="bullet"/>
      <w:lvlText w:val="o"/>
      <w:lvlJc w:val="left"/>
      <w:pPr>
        <w:ind w:left="3780" w:hanging="360"/>
      </w:pPr>
      <w:rPr>
        <w:rFonts w:ascii="Courier New" w:hAnsi="Courier New" w:cs="Courier New" w:hint="default"/>
      </w:rPr>
    </w:lvl>
    <w:lvl w:ilvl="2" w:tplc="040C0005">
      <w:start w:val="1"/>
      <w:numFmt w:val="bullet"/>
      <w:lvlText w:val=""/>
      <w:lvlJc w:val="left"/>
      <w:pPr>
        <w:ind w:left="4500" w:hanging="360"/>
      </w:pPr>
      <w:rPr>
        <w:rFonts w:ascii="Wingdings" w:hAnsi="Wingdings" w:hint="default"/>
      </w:rPr>
    </w:lvl>
    <w:lvl w:ilvl="3" w:tplc="040C0001" w:tentative="1">
      <w:start w:val="1"/>
      <w:numFmt w:val="bullet"/>
      <w:lvlText w:val=""/>
      <w:lvlJc w:val="left"/>
      <w:pPr>
        <w:ind w:left="5220" w:hanging="360"/>
      </w:pPr>
      <w:rPr>
        <w:rFonts w:ascii="Symbol" w:hAnsi="Symbol" w:hint="default"/>
      </w:rPr>
    </w:lvl>
    <w:lvl w:ilvl="4" w:tplc="040C0003" w:tentative="1">
      <w:start w:val="1"/>
      <w:numFmt w:val="bullet"/>
      <w:lvlText w:val="o"/>
      <w:lvlJc w:val="left"/>
      <w:pPr>
        <w:ind w:left="5940" w:hanging="360"/>
      </w:pPr>
      <w:rPr>
        <w:rFonts w:ascii="Courier New" w:hAnsi="Courier New" w:cs="Courier New" w:hint="default"/>
      </w:rPr>
    </w:lvl>
    <w:lvl w:ilvl="5" w:tplc="040C0005" w:tentative="1">
      <w:start w:val="1"/>
      <w:numFmt w:val="bullet"/>
      <w:lvlText w:val=""/>
      <w:lvlJc w:val="left"/>
      <w:pPr>
        <w:ind w:left="6660" w:hanging="360"/>
      </w:pPr>
      <w:rPr>
        <w:rFonts w:ascii="Wingdings" w:hAnsi="Wingdings" w:hint="default"/>
      </w:rPr>
    </w:lvl>
    <w:lvl w:ilvl="6" w:tplc="040C0001" w:tentative="1">
      <w:start w:val="1"/>
      <w:numFmt w:val="bullet"/>
      <w:lvlText w:val=""/>
      <w:lvlJc w:val="left"/>
      <w:pPr>
        <w:ind w:left="7380" w:hanging="360"/>
      </w:pPr>
      <w:rPr>
        <w:rFonts w:ascii="Symbol" w:hAnsi="Symbol" w:hint="default"/>
      </w:rPr>
    </w:lvl>
    <w:lvl w:ilvl="7" w:tplc="040C0003" w:tentative="1">
      <w:start w:val="1"/>
      <w:numFmt w:val="bullet"/>
      <w:lvlText w:val="o"/>
      <w:lvlJc w:val="left"/>
      <w:pPr>
        <w:ind w:left="8100" w:hanging="360"/>
      </w:pPr>
      <w:rPr>
        <w:rFonts w:ascii="Courier New" w:hAnsi="Courier New" w:cs="Courier New" w:hint="default"/>
      </w:rPr>
    </w:lvl>
    <w:lvl w:ilvl="8" w:tplc="040C0005" w:tentative="1">
      <w:start w:val="1"/>
      <w:numFmt w:val="bullet"/>
      <w:lvlText w:val=""/>
      <w:lvlJc w:val="left"/>
      <w:pPr>
        <w:ind w:left="8820" w:hanging="360"/>
      </w:pPr>
      <w:rPr>
        <w:rFonts w:ascii="Wingdings" w:hAnsi="Wingdings" w:hint="default"/>
      </w:rPr>
    </w:lvl>
  </w:abstractNum>
  <w:abstractNum w:abstractNumId="1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8882BDB"/>
    <w:multiLevelType w:val="hybridMultilevel"/>
    <w:tmpl w:val="65201070"/>
    <w:lvl w:ilvl="0" w:tplc="0C090001">
      <w:start w:val="1"/>
      <w:numFmt w:val="bullet"/>
      <w:lvlText w:val=""/>
      <w:lvlJc w:val="left"/>
      <w:pPr>
        <w:ind w:left="770" w:hanging="360"/>
      </w:pPr>
      <w:rPr>
        <w:rFonts w:ascii="Symbol" w:hAnsi="Symbol" w:hint="default"/>
      </w:rPr>
    </w:lvl>
    <w:lvl w:ilvl="1" w:tplc="0C090003">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23" w15:restartNumberingAfterBreak="0">
    <w:nsid w:val="29863E48"/>
    <w:multiLevelType w:val="hybridMultilevel"/>
    <w:tmpl w:val="2B34C01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2ED67D75"/>
    <w:multiLevelType w:val="hybridMultilevel"/>
    <w:tmpl w:val="80D298B2"/>
    <w:lvl w:ilvl="0" w:tplc="3EF49124">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7BD10C9"/>
    <w:multiLevelType w:val="hybridMultilevel"/>
    <w:tmpl w:val="30E05C56"/>
    <w:lvl w:ilvl="0" w:tplc="0C090003">
      <w:start w:val="1"/>
      <w:numFmt w:val="bullet"/>
      <w:lvlText w:val="o"/>
      <w:lvlJc w:val="left"/>
      <w:pPr>
        <w:ind w:left="1428" w:hanging="360"/>
      </w:pPr>
      <w:rPr>
        <w:rFonts w:ascii="Courier New" w:hAnsi="Courier New" w:cs="Courier New" w:hint="default"/>
      </w:rPr>
    </w:lvl>
    <w:lvl w:ilvl="1" w:tplc="0C090003" w:tentative="1">
      <w:start w:val="1"/>
      <w:numFmt w:val="bullet"/>
      <w:lvlText w:val="o"/>
      <w:lvlJc w:val="left"/>
      <w:pPr>
        <w:ind w:left="2148" w:hanging="360"/>
      </w:pPr>
      <w:rPr>
        <w:rFonts w:ascii="Courier New" w:hAnsi="Courier New" w:cs="Courier New" w:hint="default"/>
      </w:rPr>
    </w:lvl>
    <w:lvl w:ilvl="2" w:tplc="0C090005" w:tentative="1">
      <w:start w:val="1"/>
      <w:numFmt w:val="bullet"/>
      <w:lvlText w:val=""/>
      <w:lvlJc w:val="left"/>
      <w:pPr>
        <w:ind w:left="2868" w:hanging="360"/>
      </w:pPr>
      <w:rPr>
        <w:rFonts w:ascii="Wingdings" w:hAnsi="Wingdings" w:hint="default"/>
      </w:rPr>
    </w:lvl>
    <w:lvl w:ilvl="3" w:tplc="0C090001" w:tentative="1">
      <w:start w:val="1"/>
      <w:numFmt w:val="bullet"/>
      <w:lvlText w:val=""/>
      <w:lvlJc w:val="left"/>
      <w:pPr>
        <w:ind w:left="3588" w:hanging="360"/>
      </w:pPr>
      <w:rPr>
        <w:rFonts w:ascii="Symbol" w:hAnsi="Symbol" w:hint="default"/>
      </w:rPr>
    </w:lvl>
    <w:lvl w:ilvl="4" w:tplc="0C090003" w:tentative="1">
      <w:start w:val="1"/>
      <w:numFmt w:val="bullet"/>
      <w:lvlText w:val="o"/>
      <w:lvlJc w:val="left"/>
      <w:pPr>
        <w:ind w:left="4308" w:hanging="360"/>
      </w:pPr>
      <w:rPr>
        <w:rFonts w:ascii="Courier New" w:hAnsi="Courier New" w:cs="Courier New" w:hint="default"/>
      </w:rPr>
    </w:lvl>
    <w:lvl w:ilvl="5" w:tplc="0C090005" w:tentative="1">
      <w:start w:val="1"/>
      <w:numFmt w:val="bullet"/>
      <w:lvlText w:val=""/>
      <w:lvlJc w:val="left"/>
      <w:pPr>
        <w:ind w:left="5028" w:hanging="360"/>
      </w:pPr>
      <w:rPr>
        <w:rFonts w:ascii="Wingdings" w:hAnsi="Wingdings" w:hint="default"/>
      </w:rPr>
    </w:lvl>
    <w:lvl w:ilvl="6" w:tplc="0C090001" w:tentative="1">
      <w:start w:val="1"/>
      <w:numFmt w:val="bullet"/>
      <w:lvlText w:val=""/>
      <w:lvlJc w:val="left"/>
      <w:pPr>
        <w:ind w:left="5748" w:hanging="360"/>
      </w:pPr>
      <w:rPr>
        <w:rFonts w:ascii="Symbol" w:hAnsi="Symbol" w:hint="default"/>
      </w:rPr>
    </w:lvl>
    <w:lvl w:ilvl="7" w:tplc="0C090003" w:tentative="1">
      <w:start w:val="1"/>
      <w:numFmt w:val="bullet"/>
      <w:lvlText w:val="o"/>
      <w:lvlJc w:val="left"/>
      <w:pPr>
        <w:ind w:left="6468" w:hanging="360"/>
      </w:pPr>
      <w:rPr>
        <w:rFonts w:ascii="Courier New" w:hAnsi="Courier New" w:cs="Courier New" w:hint="default"/>
      </w:rPr>
    </w:lvl>
    <w:lvl w:ilvl="8" w:tplc="0C090005" w:tentative="1">
      <w:start w:val="1"/>
      <w:numFmt w:val="bullet"/>
      <w:lvlText w:val=""/>
      <w:lvlJc w:val="left"/>
      <w:pPr>
        <w:ind w:left="7188" w:hanging="360"/>
      </w:pPr>
      <w:rPr>
        <w:rFonts w:ascii="Wingdings" w:hAnsi="Wingdings" w:hint="default"/>
      </w:rPr>
    </w:lvl>
  </w:abstractNum>
  <w:abstractNum w:abstractNumId="28"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E1A141E"/>
    <w:multiLevelType w:val="hybridMultilevel"/>
    <w:tmpl w:val="E6F25062"/>
    <w:lvl w:ilvl="0" w:tplc="3EF49124">
      <w:start w:val="1"/>
      <w:numFmt w:val="bullet"/>
      <w:lvlText w:val=""/>
      <w:lvlJc w:val="left"/>
      <w:pPr>
        <w:ind w:left="1145" w:hanging="360"/>
      </w:pPr>
      <w:rPr>
        <w:rFonts w:ascii="Symbol" w:hAnsi="Symbol" w:hint="default"/>
        <w:color w:val="00558C"/>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2"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42A7020"/>
    <w:multiLevelType w:val="hybridMultilevel"/>
    <w:tmpl w:val="AB06B7CE"/>
    <w:lvl w:ilvl="0" w:tplc="3EF49124">
      <w:start w:val="1"/>
      <w:numFmt w:val="bullet"/>
      <w:lvlText w:val=""/>
      <w:lvlJc w:val="left"/>
      <w:pPr>
        <w:ind w:left="1145" w:hanging="360"/>
      </w:pPr>
      <w:rPr>
        <w:rFonts w:ascii="Symbol" w:hAnsi="Symbol" w:hint="default"/>
        <w:color w:val="00558C"/>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6" w15:restartNumberingAfterBreak="0">
    <w:nsid w:val="67AB4D84"/>
    <w:multiLevelType w:val="multilevel"/>
    <w:tmpl w:val="429019DE"/>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67BD058A"/>
    <w:multiLevelType w:val="hybridMultilevel"/>
    <w:tmpl w:val="8244E11A"/>
    <w:lvl w:ilvl="0" w:tplc="3EF49124">
      <w:start w:val="1"/>
      <w:numFmt w:val="bullet"/>
      <w:lvlText w:val=""/>
      <w:lvlJc w:val="left"/>
      <w:pPr>
        <w:ind w:left="1145" w:hanging="360"/>
      </w:pPr>
      <w:rPr>
        <w:rFonts w:ascii="Symbol" w:hAnsi="Symbol" w:hint="default"/>
        <w:color w:val="00558C"/>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8" w15:restartNumberingAfterBreak="0">
    <w:nsid w:val="68DA4AF2"/>
    <w:multiLevelType w:val="hybridMultilevel"/>
    <w:tmpl w:val="2EB8BC14"/>
    <w:lvl w:ilvl="0" w:tplc="3EF49124">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B097EA5"/>
    <w:multiLevelType w:val="hybridMultilevel"/>
    <w:tmpl w:val="BFFA78FC"/>
    <w:lvl w:ilvl="0" w:tplc="3EF49124">
      <w:start w:val="1"/>
      <w:numFmt w:val="bullet"/>
      <w:lvlText w:val=""/>
      <w:lvlJc w:val="left"/>
      <w:pPr>
        <w:ind w:left="2765" w:hanging="425"/>
      </w:pPr>
      <w:rPr>
        <w:rFonts w:ascii="Symbol" w:hAnsi="Symbol" w:hint="default"/>
        <w:color w:val="00558C"/>
      </w:rPr>
    </w:lvl>
    <w:lvl w:ilvl="1" w:tplc="040C0003">
      <w:start w:val="1"/>
      <w:numFmt w:val="bullet"/>
      <w:lvlText w:val="o"/>
      <w:lvlJc w:val="left"/>
      <w:pPr>
        <w:ind w:left="3780" w:hanging="360"/>
      </w:pPr>
      <w:rPr>
        <w:rFonts w:ascii="Courier New" w:hAnsi="Courier New" w:cs="Courier New" w:hint="default"/>
      </w:rPr>
    </w:lvl>
    <w:lvl w:ilvl="2" w:tplc="040C0005">
      <w:start w:val="1"/>
      <w:numFmt w:val="bullet"/>
      <w:lvlText w:val=""/>
      <w:lvlJc w:val="left"/>
      <w:pPr>
        <w:ind w:left="4500" w:hanging="360"/>
      </w:pPr>
      <w:rPr>
        <w:rFonts w:ascii="Wingdings" w:hAnsi="Wingdings" w:hint="default"/>
      </w:rPr>
    </w:lvl>
    <w:lvl w:ilvl="3" w:tplc="040C0001" w:tentative="1">
      <w:start w:val="1"/>
      <w:numFmt w:val="bullet"/>
      <w:lvlText w:val=""/>
      <w:lvlJc w:val="left"/>
      <w:pPr>
        <w:ind w:left="5220" w:hanging="360"/>
      </w:pPr>
      <w:rPr>
        <w:rFonts w:ascii="Symbol" w:hAnsi="Symbol" w:hint="default"/>
      </w:rPr>
    </w:lvl>
    <w:lvl w:ilvl="4" w:tplc="040C0003" w:tentative="1">
      <w:start w:val="1"/>
      <w:numFmt w:val="bullet"/>
      <w:lvlText w:val="o"/>
      <w:lvlJc w:val="left"/>
      <w:pPr>
        <w:ind w:left="5940" w:hanging="360"/>
      </w:pPr>
      <w:rPr>
        <w:rFonts w:ascii="Courier New" w:hAnsi="Courier New" w:cs="Courier New" w:hint="default"/>
      </w:rPr>
    </w:lvl>
    <w:lvl w:ilvl="5" w:tplc="040C0005" w:tentative="1">
      <w:start w:val="1"/>
      <w:numFmt w:val="bullet"/>
      <w:lvlText w:val=""/>
      <w:lvlJc w:val="left"/>
      <w:pPr>
        <w:ind w:left="6660" w:hanging="360"/>
      </w:pPr>
      <w:rPr>
        <w:rFonts w:ascii="Wingdings" w:hAnsi="Wingdings" w:hint="default"/>
      </w:rPr>
    </w:lvl>
    <w:lvl w:ilvl="6" w:tplc="040C0001" w:tentative="1">
      <w:start w:val="1"/>
      <w:numFmt w:val="bullet"/>
      <w:lvlText w:val=""/>
      <w:lvlJc w:val="left"/>
      <w:pPr>
        <w:ind w:left="7380" w:hanging="360"/>
      </w:pPr>
      <w:rPr>
        <w:rFonts w:ascii="Symbol" w:hAnsi="Symbol" w:hint="default"/>
      </w:rPr>
    </w:lvl>
    <w:lvl w:ilvl="7" w:tplc="040C0003" w:tentative="1">
      <w:start w:val="1"/>
      <w:numFmt w:val="bullet"/>
      <w:lvlText w:val="o"/>
      <w:lvlJc w:val="left"/>
      <w:pPr>
        <w:ind w:left="8100" w:hanging="360"/>
      </w:pPr>
      <w:rPr>
        <w:rFonts w:ascii="Courier New" w:hAnsi="Courier New" w:cs="Courier New" w:hint="default"/>
      </w:rPr>
    </w:lvl>
    <w:lvl w:ilvl="8" w:tplc="040C0005" w:tentative="1">
      <w:start w:val="1"/>
      <w:numFmt w:val="bullet"/>
      <w:lvlText w:val=""/>
      <w:lvlJc w:val="left"/>
      <w:pPr>
        <w:ind w:left="8820" w:hanging="360"/>
      </w:pPr>
      <w:rPr>
        <w:rFonts w:ascii="Wingdings" w:hAnsi="Wingdings" w:hint="default"/>
      </w:rPr>
    </w:lvl>
  </w:abstractNum>
  <w:abstractNum w:abstractNumId="40" w15:restartNumberingAfterBreak="0">
    <w:nsid w:val="6CF00908"/>
    <w:multiLevelType w:val="hybridMultilevel"/>
    <w:tmpl w:val="9BF203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040152E"/>
    <w:multiLevelType w:val="hybridMultilevel"/>
    <w:tmpl w:val="7C66EC7E"/>
    <w:lvl w:ilvl="0" w:tplc="3EF49124">
      <w:start w:val="1"/>
      <w:numFmt w:val="bullet"/>
      <w:pStyle w:val="Bullet1"/>
      <w:lvlText w:val=""/>
      <w:lvlJc w:val="left"/>
      <w:pPr>
        <w:ind w:left="1145" w:hanging="360"/>
      </w:pPr>
      <w:rPr>
        <w:rFonts w:ascii="Symbol" w:hAnsi="Symbol" w:hint="default"/>
        <w:color w:val="00558C"/>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2" w15:restartNumberingAfterBreak="0">
    <w:nsid w:val="74483534"/>
    <w:multiLevelType w:val="hybridMultilevel"/>
    <w:tmpl w:val="4F56F7CA"/>
    <w:lvl w:ilvl="0" w:tplc="3EF49124">
      <w:start w:val="1"/>
      <w:numFmt w:val="bullet"/>
      <w:lvlText w:val=""/>
      <w:lvlJc w:val="left"/>
      <w:pPr>
        <w:ind w:left="720" w:hanging="360"/>
      </w:pPr>
      <w:rPr>
        <w:rFonts w:ascii="Symbol" w:hAnsi="Symbol" w:hint="default"/>
        <w:color w:val="00558C"/>
      </w:rPr>
    </w:lvl>
    <w:lvl w:ilvl="1" w:tplc="0809000B">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65365"/>
    <w:multiLevelType w:val="multilevel"/>
    <w:tmpl w:val="B48ABCF6"/>
    <w:lvl w:ilvl="0">
      <w:start w:val="1"/>
      <w:numFmt w:val="decimal"/>
      <w:pStyle w:val="List1"/>
      <w:lvlText w:val="%1"/>
      <w:lvlJc w:val="left"/>
      <w:pPr>
        <w:tabs>
          <w:tab w:val="num" w:pos="567"/>
        </w:tabs>
        <w:ind w:left="1134" w:hanging="567"/>
      </w:pPr>
      <w:rPr>
        <w:rFonts w:asciiTheme="minorHAnsi" w:hAnsiTheme="minorHAnsi" w:hint="default"/>
        <w:b w:val="0"/>
        <w:i w:val="0"/>
        <w:sz w:val="22"/>
      </w:rPr>
    </w:lvl>
    <w:lvl w:ilvl="1">
      <w:start w:val="1"/>
      <w:numFmt w:val="lowerLetter"/>
      <w:pStyle w:val="Lista"/>
      <w:lvlText w:val="%2"/>
      <w:lvlJc w:val="left"/>
      <w:pPr>
        <w:tabs>
          <w:tab w:val="num" w:pos="567"/>
        </w:tabs>
        <w:ind w:left="1701" w:hanging="567"/>
      </w:pPr>
      <w:rPr>
        <w:rFonts w:asciiTheme="minorHAnsi" w:hAnsiTheme="minorHAnsi" w:hint="default"/>
        <w:b w:val="0"/>
        <w:i w:val="0"/>
        <w:sz w:val="22"/>
      </w:rPr>
    </w:lvl>
    <w:lvl w:ilvl="2">
      <w:start w:val="1"/>
      <w:numFmt w:val="lowerRoman"/>
      <w:pStyle w:val="Listi"/>
      <w:lvlText w:val="%3"/>
      <w:lvlJc w:val="left"/>
      <w:pPr>
        <w:ind w:left="1134" w:firstLine="567"/>
      </w:pPr>
      <w:rPr>
        <w:rFonts w:asciiTheme="minorHAnsi" w:hAnsiTheme="minorHAnsi" w:hint="default"/>
        <w:b w:val="0"/>
        <w:i w:val="0"/>
        <w:sz w:val="20"/>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7B17774A"/>
    <w:multiLevelType w:val="hybridMultilevel"/>
    <w:tmpl w:val="5B5EBEB6"/>
    <w:lvl w:ilvl="0" w:tplc="3EF49124">
      <w:start w:val="1"/>
      <w:numFmt w:val="bullet"/>
      <w:lvlText w:val=""/>
      <w:lvlJc w:val="left"/>
      <w:pPr>
        <w:ind w:left="2765" w:hanging="425"/>
      </w:pPr>
      <w:rPr>
        <w:rFonts w:ascii="Symbol" w:hAnsi="Symbol" w:hint="default"/>
        <w:color w:val="00558C"/>
      </w:rPr>
    </w:lvl>
    <w:lvl w:ilvl="1" w:tplc="0809000B">
      <w:start w:val="1"/>
      <w:numFmt w:val="bullet"/>
      <w:lvlText w:val=""/>
      <w:lvlJc w:val="left"/>
      <w:pPr>
        <w:ind w:left="3780" w:hanging="360"/>
      </w:pPr>
      <w:rPr>
        <w:rFonts w:ascii="Wingdings" w:hAnsi="Wingdings" w:hint="default"/>
      </w:rPr>
    </w:lvl>
    <w:lvl w:ilvl="2" w:tplc="040C0005">
      <w:start w:val="1"/>
      <w:numFmt w:val="bullet"/>
      <w:lvlText w:val=""/>
      <w:lvlJc w:val="left"/>
      <w:pPr>
        <w:ind w:left="4500" w:hanging="360"/>
      </w:pPr>
      <w:rPr>
        <w:rFonts w:ascii="Wingdings" w:hAnsi="Wingdings" w:hint="default"/>
      </w:rPr>
    </w:lvl>
    <w:lvl w:ilvl="3" w:tplc="040C0001" w:tentative="1">
      <w:start w:val="1"/>
      <w:numFmt w:val="bullet"/>
      <w:lvlText w:val=""/>
      <w:lvlJc w:val="left"/>
      <w:pPr>
        <w:ind w:left="5220" w:hanging="360"/>
      </w:pPr>
      <w:rPr>
        <w:rFonts w:ascii="Symbol" w:hAnsi="Symbol" w:hint="default"/>
      </w:rPr>
    </w:lvl>
    <w:lvl w:ilvl="4" w:tplc="040C0003" w:tentative="1">
      <w:start w:val="1"/>
      <w:numFmt w:val="bullet"/>
      <w:lvlText w:val="o"/>
      <w:lvlJc w:val="left"/>
      <w:pPr>
        <w:ind w:left="5940" w:hanging="360"/>
      </w:pPr>
      <w:rPr>
        <w:rFonts w:ascii="Courier New" w:hAnsi="Courier New" w:cs="Courier New" w:hint="default"/>
      </w:rPr>
    </w:lvl>
    <w:lvl w:ilvl="5" w:tplc="040C0005" w:tentative="1">
      <w:start w:val="1"/>
      <w:numFmt w:val="bullet"/>
      <w:lvlText w:val=""/>
      <w:lvlJc w:val="left"/>
      <w:pPr>
        <w:ind w:left="6660" w:hanging="360"/>
      </w:pPr>
      <w:rPr>
        <w:rFonts w:ascii="Wingdings" w:hAnsi="Wingdings" w:hint="default"/>
      </w:rPr>
    </w:lvl>
    <w:lvl w:ilvl="6" w:tplc="040C0001" w:tentative="1">
      <w:start w:val="1"/>
      <w:numFmt w:val="bullet"/>
      <w:lvlText w:val=""/>
      <w:lvlJc w:val="left"/>
      <w:pPr>
        <w:ind w:left="7380" w:hanging="360"/>
      </w:pPr>
      <w:rPr>
        <w:rFonts w:ascii="Symbol" w:hAnsi="Symbol" w:hint="default"/>
      </w:rPr>
    </w:lvl>
    <w:lvl w:ilvl="7" w:tplc="040C0003" w:tentative="1">
      <w:start w:val="1"/>
      <w:numFmt w:val="bullet"/>
      <w:lvlText w:val="o"/>
      <w:lvlJc w:val="left"/>
      <w:pPr>
        <w:ind w:left="8100" w:hanging="360"/>
      </w:pPr>
      <w:rPr>
        <w:rFonts w:ascii="Courier New" w:hAnsi="Courier New" w:cs="Courier New" w:hint="default"/>
      </w:rPr>
    </w:lvl>
    <w:lvl w:ilvl="8" w:tplc="040C0005" w:tentative="1">
      <w:start w:val="1"/>
      <w:numFmt w:val="bullet"/>
      <w:lvlText w:val=""/>
      <w:lvlJc w:val="left"/>
      <w:pPr>
        <w:ind w:left="8820" w:hanging="360"/>
      </w:pPr>
      <w:rPr>
        <w:rFonts w:ascii="Wingdings" w:hAnsi="Wingdings" w:hint="default"/>
      </w:rPr>
    </w:lvl>
  </w:abstractNum>
  <w:abstractNum w:abstractNumId="47" w15:restartNumberingAfterBreak="0">
    <w:nsid w:val="7BB11B89"/>
    <w:multiLevelType w:val="hybridMultilevel"/>
    <w:tmpl w:val="22EAEB96"/>
    <w:lvl w:ilvl="0" w:tplc="D44E2B6C">
      <w:start w:val="1"/>
      <w:numFmt w:val="bullet"/>
      <w:pStyle w:val="Bullet2"/>
      <w:lvlText w:val=""/>
      <w:lvlJc w:val="left"/>
      <w:pPr>
        <w:ind w:left="1701" w:hanging="426"/>
      </w:pPr>
      <w:rPr>
        <w:rFonts w:ascii="Symbol" w:hAnsi="Symbol" w:hint="default"/>
        <w:color w:val="B2C1ED"/>
      </w:rPr>
    </w:lvl>
    <w:lvl w:ilvl="1" w:tplc="040C0003" w:tentative="1">
      <w:start w:val="1"/>
      <w:numFmt w:val="bullet"/>
      <w:lvlText w:val="o"/>
      <w:lvlJc w:val="left"/>
      <w:pPr>
        <w:ind w:left="2290" w:hanging="360"/>
      </w:pPr>
      <w:rPr>
        <w:rFonts w:ascii="Courier New" w:hAnsi="Courier New" w:cs="Courier New" w:hint="default"/>
      </w:rPr>
    </w:lvl>
    <w:lvl w:ilvl="2" w:tplc="040C0005" w:tentative="1">
      <w:start w:val="1"/>
      <w:numFmt w:val="bullet"/>
      <w:lvlText w:val=""/>
      <w:lvlJc w:val="left"/>
      <w:pPr>
        <w:ind w:left="3010" w:hanging="360"/>
      </w:pPr>
      <w:rPr>
        <w:rFonts w:ascii="Wingdings" w:hAnsi="Wingdings" w:hint="default"/>
      </w:rPr>
    </w:lvl>
    <w:lvl w:ilvl="3" w:tplc="040C0001" w:tentative="1">
      <w:start w:val="1"/>
      <w:numFmt w:val="bullet"/>
      <w:lvlText w:val=""/>
      <w:lvlJc w:val="left"/>
      <w:pPr>
        <w:ind w:left="3730" w:hanging="360"/>
      </w:pPr>
      <w:rPr>
        <w:rFonts w:ascii="Symbol" w:hAnsi="Symbol" w:hint="default"/>
      </w:rPr>
    </w:lvl>
    <w:lvl w:ilvl="4" w:tplc="040C0003" w:tentative="1">
      <w:start w:val="1"/>
      <w:numFmt w:val="bullet"/>
      <w:lvlText w:val="o"/>
      <w:lvlJc w:val="left"/>
      <w:pPr>
        <w:ind w:left="4450" w:hanging="360"/>
      </w:pPr>
      <w:rPr>
        <w:rFonts w:ascii="Courier New" w:hAnsi="Courier New" w:cs="Courier New" w:hint="default"/>
      </w:rPr>
    </w:lvl>
    <w:lvl w:ilvl="5" w:tplc="040C0005" w:tentative="1">
      <w:start w:val="1"/>
      <w:numFmt w:val="bullet"/>
      <w:lvlText w:val=""/>
      <w:lvlJc w:val="left"/>
      <w:pPr>
        <w:ind w:left="5170" w:hanging="360"/>
      </w:pPr>
      <w:rPr>
        <w:rFonts w:ascii="Wingdings" w:hAnsi="Wingdings" w:hint="default"/>
      </w:rPr>
    </w:lvl>
    <w:lvl w:ilvl="6" w:tplc="040C0001" w:tentative="1">
      <w:start w:val="1"/>
      <w:numFmt w:val="bullet"/>
      <w:lvlText w:val=""/>
      <w:lvlJc w:val="left"/>
      <w:pPr>
        <w:ind w:left="5890" w:hanging="360"/>
      </w:pPr>
      <w:rPr>
        <w:rFonts w:ascii="Symbol" w:hAnsi="Symbol" w:hint="default"/>
      </w:rPr>
    </w:lvl>
    <w:lvl w:ilvl="7" w:tplc="040C0003" w:tentative="1">
      <w:start w:val="1"/>
      <w:numFmt w:val="bullet"/>
      <w:lvlText w:val="o"/>
      <w:lvlJc w:val="left"/>
      <w:pPr>
        <w:ind w:left="6610" w:hanging="360"/>
      </w:pPr>
      <w:rPr>
        <w:rFonts w:ascii="Courier New" w:hAnsi="Courier New" w:cs="Courier New" w:hint="default"/>
      </w:rPr>
    </w:lvl>
    <w:lvl w:ilvl="8" w:tplc="040C0005" w:tentative="1">
      <w:start w:val="1"/>
      <w:numFmt w:val="bullet"/>
      <w:lvlText w:val=""/>
      <w:lvlJc w:val="left"/>
      <w:pPr>
        <w:ind w:left="7330" w:hanging="360"/>
      </w:pPr>
      <w:rPr>
        <w:rFonts w:ascii="Wingdings" w:hAnsi="Wingdings" w:hint="default"/>
      </w:rPr>
    </w:lvl>
  </w:abstractNum>
  <w:abstractNum w:abstractNumId="48" w15:restartNumberingAfterBreak="0">
    <w:nsid w:val="7EAB32C8"/>
    <w:multiLevelType w:val="hybridMultilevel"/>
    <w:tmpl w:val="285A7B32"/>
    <w:lvl w:ilvl="0" w:tplc="57FCBB74">
      <w:numFmt w:val="bullet"/>
      <w:lvlText w:val="•"/>
      <w:lvlJc w:val="left"/>
      <w:pPr>
        <w:ind w:left="720" w:hanging="360"/>
      </w:pPr>
      <w:rPr>
        <w:rFonts w:ascii="Calibri" w:eastAsiaTheme="minorHAnsi" w:hAnsi="Calibri" w:cs="Calibri" w:hint="default"/>
        <w:color w:val="00538B"/>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7"/>
  </w:num>
  <w:num w:numId="2">
    <w:abstractNumId w:val="9"/>
  </w:num>
  <w:num w:numId="3">
    <w:abstractNumId w:val="26"/>
  </w:num>
  <w:num w:numId="4">
    <w:abstractNumId w:val="20"/>
  </w:num>
  <w:num w:numId="5">
    <w:abstractNumId w:val="10"/>
  </w:num>
  <w:num w:numId="6">
    <w:abstractNumId w:val="18"/>
  </w:num>
  <w:num w:numId="7">
    <w:abstractNumId w:val="29"/>
  </w:num>
  <w:num w:numId="8">
    <w:abstractNumId w:val="8"/>
  </w:num>
  <w:num w:numId="9">
    <w:abstractNumId w:val="16"/>
  </w:num>
  <w:num w:numId="10">
    <w:abstractNumId w:val="21"/>
  </w:num>
  <w:num w:numId="11">
    <w:abstractNumId w:val="6"/>
  </w:num>
  <w:num w:numId="12">
    <w:abstractNumId w:val="30"/>
  </w:num>
  <w:num w:numId="13">
    <w:abstractNumId w:val="0"/>
  </w:num>
  <w:num w:numId="14">
    <w:abstractNumId w:val="36"/>
  </w:num>
  <w:num w:numId="15">
    <w:abstractNumId w:val="43"/>
  </w:num>
  <w:num w:numId="16">
    <w:abstractNumId w:val="14"/>
  </w:num>
  <w:num w:numId="17">
    <w:abstractNumId w:val="13"/>
  </w:num>
  <w:num w:numId="18">
    <w:abstractNumId w:val="44"/>
  </w:num>
  <w:num w:numId="19">
    <w:abstractNumId w:val="28"/>
  </w:num>
  <w:num w:numId="20">
    <w:abstractNumId w:val="3"/>
  </w:num>
  <w:num w:numId="21">
    <w:abstractNumId w:val="12"/>
  </w:num>
  <w:num w:numId="22">
    <w:abstractNumId w:val="33"/>
  </w:num>
  <w:num w:numId="23">
    <w:abstractNumId w:val="11"/>
  </w:num>
  <w:num w:numId="24">
    <w:abstractNumId w:val="45"/>
  </w:num>
  <w:num w:numId="25">
    <w:abstractNumId w:val="1"/>
  </w:num>
  <w:num w:numId="26">
    <w:abstractNumId w:val="25"/>
  </w:num>
  <w:num w:numId="27">
    <w:abstractNumId w:val="19"/>
  </w:num>
  <w:num w:numId="28">
    <w:abstractNumId w:val="32"/>
  </w:num>
  <w:num w:numId="29">
    <w:abstractNumId w:val="34"/>
  </w:num>
  <w:num w:numId="30">
    <w:abstractNumId w:val="7"/>
  </w:num>
  <w:num w:numId="31">
    <w:abstractNumId w:val="22"/>
  </w:num>
  <w:num w:numId="32">
    <w:abstractNumId w:val="5"/>
  </w:num>
  <w:num w:numId="33">
    <w:abstractNumId w:val="48"/>
  </w:num>
  <w:num w:numId="34">
    <w:abstractNumId w:val="23"/>
  </w:num>
  <w:num w:numId="35">
    <w:abstractNumId w:val="27"/>
  </w:num>
  <w:num w:numId="36">
    <w:abstractNumId w:val="15"/>
  </w:num>
  <w:num w:numId="37">
    <w:abstractNumId w:val="40"/>
  </w:num>
  <w:num w:numId="38">
    <w:abstractNumId w:val="4"/>
  </w:num>
  <w:num w:numId="39">
    <w:abstractNumId w:val="46"/>
  </w:num>
  <w:num w:numId="40">
    <w:abstractNumId w:val="31"/>
  </w:num>
  <w:num w:numId="41">
    <w:abstractNumId w:val="41"/>
  </w:num>
  <w:num w:numId="42">
    <w:abstractNumId w:val="17"/>
  </w:num>
  <w:num w:numId="43">
    <w:abstractNumId w:val="39"/>
  </w:num>
  <w:num w:numId="44">
    <w:abstractNumId w:val="37"/>
  </w:num>
  <w:num w:numId="45">
    <w:abstractNumId w:val="35"/>
  </w:num>
  <w:num w:numId="46">
    <w:abstractNumId w:val="2"/>
  </w:num>
  <w:num w:numId="47">
    <w:abstractNumId w:val="24"/>
  </w:num>
  <w:num w:numId="48">
    <w:abstractNumId w:val="42"/>
  </w:num>
  <w:num w:numId="49">
    <w:abstractNumId w:val="38"/>
  </w:num>
  <w:num w:numId="50">
    <w:abstractNumId w:val="36"/>
  </w:num>
  <w:numIdMacAtCleanup w:val="4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rainor, Neil">
    <w15:presenceInfo w15:providerId="None" w15:userId="Trainor, Neil"/>
  </w15:person>
  <w15:person w15:author="Barry Goldman">
    <w15:presenceInfo w15:providerId="Windows Live" w15:userId="0a75f10c5b0bd88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AU" w:vendorID="64" w:dllVersion="0" w:nlCheck="1" w:checkStyle="0"/>
  <w:activeWritingStyle w:appName="MSWord" w:lang="en-US" w:vendorID="64" w:dllVersion="0" w:nlCheck="1" w:checkStyle="0"/>
  <w:activeWritingStyle w:appName="MSWord" w:lang="en-GB" w:vendorID="2" w:dllVersion="6"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27E1"/>
    <w:rsid w:val="00004CED"/>
    <w:rsid w:val="00006C5B"/>
    <w:rsid w:val="000114E5"/>
    <w:rsid w:val="00011E3D"/>
    <w:rsid w:val="000136B9"/>
    <w:rsid w:val="00015D04"/>
    <w:rsid w:val="0001616D"/>
    <w:rsid w:val="00016839"/>
    <w:rsid w:val="000174F9"/>
    <w:rsid w:val="000235B3"/>
    <w:rsid w:val="000249C2"/>
    <w:rsid w:val="000258F6"/>
    <w:rsid w:val="00026A02"/>
    <w:rsid w:val="00033624"/>
    <w:rsid w:val="0003449E"/>
    <w:rsid w:val="000359BB"/>
    <w:rsid w:val="000379A7"/>
    <w:rsid w:val="00040ADF"/>
    <w:rsid w:val="00040EB8"/>
    <w:rsid w:val="00045B04"/>
    <w:rsid w:val="00047D88"/>
    <w:rsid w:val="00050F02"/>
    <w:rsid w:val="00053F71"/>
    <w:rsid w:val="00054284"/>
    <w:rsid w:val="0005449E"/>
    <w:rsid w:val="000544C6"/>
    <w:rsid w:val="00054C7D"/>
    <w:rsid w:val="000554E0"/>
    <w:rsid w:val="00055938"/>
    <w:rsid w:val="00057B6D"/>
    <w:rsid w:val="00061A7B"/>
    <w:rsid w:val="00061F7A"/>
    <w:rsid w:val="00062874"/>
    <w:rsid w:val="00065598"/>
    <w:rsid w:val="000660C2"/>
    <w:rsid w:val="000672C8"/>
    <w:rsid w:val="00072936"/>
    <w:rsid w:val="00082244"/>
    <w:rsid w:val="00082C85"/>
    <w:rsid w:val="000839E1"/>
    <w:rsid w:val="00083CA7"/>
    <w:rsid w:val="0008654C"/>
    <w:rsid w:val="000904ED"/>
    <w:rsid w:val="00091545"/>
    <w:rsid w:val="00095888"/>
    <w:rsid w:val="000A27A8"/>
    <w:rsid w:val="000A33AB"/>
    <w:rsid w:val="000A4C16"/>
    <w:rsid w:val="000A59C0"/>
    <w:rsid w:val="000A683C"/>
    <w:rsid w:val="000A7106"/>
    <w:rsid w:val="000B15A1"/>
    <w:rsid w:val="000B2356"/>
    <w:rsid w:val="000B3E85"/>
    <w:rsid w:val="000B5395"/>
    <w:rsid w:val="000B5A93"/>
    <w:rsid w:val="000B77D2"/>
    <w:rsid w:val="000C4E16"/>
    <w:rsid w:val="000C711B"/>
    <w:rsid w:val="000D084A"/>
    <w:rsid w:val="000D0E9F"/>
    <w:rsid w:val="000D1D15"/>
    <w:rsid w:val="000D1DC0"/>
    <w:rsid w:val="000D1F94"/>
    <w:rsid w:val="000D2431"/>
    <w:rsid w:val="000D4B12"/>
    <w:rsid w:val="000D6E4F"/>
    <w:rsid w:val="000E0023"/>
    <w:rsid w:val="000E1C33"/>
    <w:rsid w:val="000E3954"/>
    <w:rsid w:val="000E3E52"/>
    <w:rsid w:val="000E41B9"/>
    <w:rsid w:val="000E4D7C"/>
    <w:rsid w:val="000F04B7"/>
    <w:rsid w:val="000F0F9F"/>
    <w:rsid w:val="000F3F22"/>
    <w:rsid w:val="000F3F43"/>
    <w:rsid w:val="000F55D3"/>
    <w:rsid w:val="000F58ED"/>
    <w:rsid w:val="000F59FB"/>
    <w:rsid w:val="000F7B47"/>
    <w:rsid w:val="0010647B"/>
    <w:rsid w:val="00111CC8"/>
    <w:rsid w:val="00111D94"/>
    <w:rsid w:val="0011259F"/>
    <w:rsid w:val="00113D5B"/>
    <w:rsid w:val="00113F8F"/>
    <w:rsid w:val="001165E6"/>
    <w:rsid w:val="00121616"/>
    <w:rsid w:val="001254E6"/>
    <w:rsid w:val="001316C6"/>
    <w:rsid w:val="001349DB"/>
    <w:rsid w:val="00134B86"/>
    <w:rsid w:val="00135AEB"/>
    <w:rsid w:val="00135B9C"/>
    <w:rsid w:val="001360D4"/>
    <w:rsid w:val="00136E58"/>
    <w:rsid w:val="0014060A"/>
    <w:rsid w:val="001411D5"/>
    <w:rsid w:val="001451ED"/>
    <w:rsid w:val="00146D85"/>
    <w:rsid w:val="00147878"/>
    <w:rsid w:val="001547F9"/>
    <w:rsid w:val="00154ACB"/>
    <w:rsid w:val="0015613D"/>
    <w:rsid w:val="001607D8"/>
    <w:rsid w:val="00161325"/>
    <w:rsid w:val="00162612"/>
    <w:rsid w:val="001632CC"/>
    <w:rsid w:val="001635F3"/>
    <w:rsid w:val="00163B86"/>
    <w:rsid w:val="001677AD"/>
    <w:rsid w:val="00172D14"/>
    <w:rsid w:val="00173192"/>
    <w:rsid w:val="001733C4"/>
    <w:rsid w:val="00173FEC"/>
    <w:rsid w:val="001741C0"/>
    <w:rsid w:val="001746F8"/>
    <w:rsid w:val="00174E64"/>
    <w:rsid w:val="0017595A"/>
    <w:rsid w:val="00176BB8"/>
    <w:rsid w:val="00184427"/>
    <w:rsid w:val="0018564B"/>
    <w:rsid w:val="00185D36"/>
    <w:rsid w:val="001875B1"/>
    <w:rsid w:val="001901BB"/>
    <w:rsid w:val="00191120"/>
    <w:rsid w:val="0019173E"/>
    <w:rsid w:val="00194FAD"/>
    <w:rsid w:val="001A266B"/>
    <w:rsid w:val="001A2DCA"/>
    <w:rsid w:val="001A3819"/>
    <w:rsid w:val="001A57EE"/>
    <w:rsid w:val="001A76E9"/>
    <w:rsid w:val="001B2A35"/>
    <w:rsid w:val="001B339A"/>
    <w:rsid w:val="001B3E4B"/>
    <w:rsid w:val="001B4944"/>
    <w:rsid w:val="001B60A6"/>
    <w:rsid w:val="001C5F60"/>
    <w:rsid w:val="001C637A"/>
    <w:rsid w:val="001C650B"/>
    <w:rsid w:val="001C70B1"/>
    <w:rsid w:val="001C72B5"/>
    <w:rsid w:val="001C77FB"/>
    <w:rsid w:val="001D0035"/>
    <w:rsid w:val="001D1845"/>
    <w:rsid w:val="001D2864"/>
    <w:rsid w:val="001D28C9"/>
    <w:rsid w:val="001D2E7A"/>
    <w:rsid w:val="001D33C0"/>
    <w:rsid w:val="001D3992"/>
    <w:rsid w:val="001D480A"/>
    <w:rsid w:val="001D4A3E"/>
    <w:rsid w:val="001D79F6"/>
    <w:rsid w:val="001E01F8"/>
    <w:rsid w:val="001E3AEE"/>
    <w:rsid w:val="001E416D"/>
    <w:rsid w:val="001E44DD"/>
    <w:rsid w:val="001E630E"/>
    <w:rsid w:val="001F255A"/>
    <w:rsid w:val="001F4EF8"/>
    <w:rsid w:val="001F5AB1"/>
    <w:rsid w:val="001F6C60"/>
    <w:rsid w:val="001F7191"/>
    <w:rsid w:val="00201337"/>
    <w:rsid w:val="002022EA"/>
    <w:rsid w:val="002044E9"/>
    <w:rsid w:val="00205830"/>
    <w:rsid w:val="00205B17"/>
    <w:rsid w:val="00205D9B"/>
    <w:rsid w:val="00207C10"/>
    <w:rsid w:val="00214033"/>
    <w:rsid w:val="00217C60"/>
    <w:rsid w:val="002204DA"/>
    <w:rsid w:val="00222E46"/>
    <w:rsid w:val="0022371A"/>
    <w:rsid w:val="00231DA8"/>
    <w:rsid w:val="002342CF"/>
    <w:rsid w:val="00237785"/>
    <w:rsid w:val="00240489"/>
    <w:rsid w:val="002406D3"/>
    <w:rsid w:val="00240772"/>
    <w:rsid w:val="00240A3C"/>
    <w:rsid w:val="002454E4"/>
    <w:rsid w:val="00247242"/>
    <w:rsid w:val="00250141"/>
    <w:rsid w:val="00251FB9"/>
    <w:rsid w:val="002520AD"/>
    <w:rsid w:val="002527A5"/>
    <w:rsid w:val="00252C9B"/>
    <w:rsid w:val="00255FD9"/>
    <w:rsid w:val="0025660A"/>
    <w:rsid w:val="0025717A"/>
    <w:rsid w:val="00257DF8"/>
    <w:rsid w:val="00257E4A"/>
    <w:rsid w:val="0026038D"/>
    <w:rsid w:val="0026044A"/>
    <w:rsid w:val="00261767"/>
    <w:rsid w:val="00262496"/>
    <w:rsid w:val="00262D29"/>
    <w:rsid w:val="00263D78"/>
    <w:rsid w:val="002711A5"/>
    <w:rsid w:val="0027175D"/>
    <w:rsid w:val="002735DD"/>
    <w:rsid w:val="00274B97"/>
    <w:rsid w:val="0028213F"/>
    <w:rsid w:val="0028298B"/>
    <w:rsid w:val="00283D27"/>
    <w:rsid w:val="00284E62"/>
    <w:rsid w:val="00286A29"/>
    <w:rsid w:val="00290958"/>
    <w:rsid w:val="0029097D"/>
    <w:rsid w:val="00293052"/>
    <w:rsid w:val="0029623A"/>
    <w:rsid w:val="00296AE1"/>
    <w:rsid w:val="0029793F"/>
    <w:rsid w:val="002A1C42"/>
    <w:rsid w:val="002A617C"/>
    <w:rsid w:val="002A71CF"/>
    <w:rsid w:val="002B3E9D"/>
    <w:rsid w:val="002B7D14"/>
    <w:rsid w:val="002C259B"/>
    <w:rsid w:val="002C77F4"/>
    <w:rsid w:val="002C7B98"/>
    <w:rsid w:val="002D0869"/>
    <w:rsid w:val="002D179B"/>
    <w:rsid w:val="002D50D9"/>
    <w:rsid w:val="002D78FE"/>
    <w:rsid w:val="002D7CB4"/>
    <w:rsid w:val="002E42C5"/>
    <w:rsid w:val="002E4993"/>
    <w:rsid w:val="002E5BAC"/>
    <w:rsid w:val="002E6010"/>
    <w:rsid w:val="002E7635"/>
    <w:rsid w:val="002F0302"/>
    <w:rsid w:val="002F265A"/>
    <w:rsid w:val="0030413F"/>
    <w:rsid w:val="00305EFE"/>
    <w:rsid w:val="00311782"/>
    <w:rsid w:val="00311DB3"/>
    <w:rsid w:val="003126D3"/>
    <w:rsid w:val="00313B4B"/>
    <w:rsid w:val="00313D85"/>
    <w:rsid w:val="00315CE3"/>
    <w:rsid w:val="0031629B"/>
    <w:rsid w:val="00317436"/>
    <w:rsid w:val="00317F49"/>
    <w:rsid w:val="003251FE"/>
    <w:rsid w:val="00325734"/>
    <w:rsid w:val="003274DB"/>
    <w:rsid w:val="003276DE"/>
    <w:rsid w:val="00327FBF"/>
    <w:rsid w:val="003310CC"/>
    <w:rsid w:val="00332A7B"/>
    <w:rsid w:val="003343E0"/>
    <w:rsid w:val="003350C4"/>
    <w:rsid w:val="00335E40"/>
    <w:rsid w:val="00342510"/>
    <w:rsid w:val="003426D3"/>
    <w:rsid w:val="00344408"/>
    <w:rsid w:val="00345E37"/>
    <w:rsid w:val="00347F3E"/>
    <w:rsid w:val="00350A92"/>
    <w:rsid w:val="003525E6"/>
    <w:rsid w:val="003544F5"/>
    <w:rsid w:val="00355BAF"/>
    <w:rsid w:val="0036133F"/>
    <w:rsid w:val="003621C3"/>
    <w:rsid w:val="0036382D"/>
    <w:rsid w:val="0037329D"/>
    <w:rsid w:val="003752D2"/>
    <w:rsid w:val="00380350"/>
    <w:rsid w:val="00380B4E"/>
    <w:rsid w:val="00380F88"/>
    <w:rsid w:val="003816E4"/>
    <w:rsid w:val="00381F7A"/>
    <w:rsid w:val="00382C28"/>
    <w:rsid w:val="0038597C"/>
    <w:rsid w:val="00386FE0"/>
    <w:rsid w:val="0039131E"/>
    <w:rsid w:val="00393B9F"/>
    <w:rsid w:val="003A04A6"/>
    <w:rsid w:val="003A4DD4"/>
    <w:rsid w:val="003A6A32"/>
    <w:rsid w:val="003A7759"/>
    <w:rsid w:val="003A798D"/>
    <w:rsid w:val="003A7F6E"/>
    <w:rsid w:val="003B03EA"/>
    <w:rsid w:val="003B21FF"/>
    <w:rsid w:val="003B5044"/>
    <w:rsid w:val="003B76F0"/>
    <w:rsid w:val="003C0235"/>
    <w:rsid w:val="003C04C5"/>
    <w:rsid w:val="003C138B"/>
    <w:rsid w:val="003C2806"/>
    <w:rsid w:val="003C30B2"/>
    <w:rsid w:val="003C7C34"/>
    <w:rsid w:val="003D0F37"/>
    <w:rsid w:val="003D3B40"/>
    <w:rsid w:val="003D4B33"/>
    <w:rsid w:val="003D5150"/>
    <w:rsid w:val="003E38E0"/>
    <w:rsid w:val="003E509C"/>
    <w:rsid w:val="003E7369"/>
    <w:rsid w:val="003E7F56"/>
    <w:rsid w:val="003F1C3A"/>
    <w:rsid w:val="003F4DE4"/>
    <w:rsid w:val="003F5A94"/>
    <w:rsid w:val="0040460B"/>
    <w:rsid w:val="004058B2"/>
    <w:rsid w:val="00406A56"/>
    <w:rsid w:val="004073A8"/>
    <w:rsid w:val="004132DB"/>
    <w:rsid w:val="00414698"/>
    <w:rsid w:val="00414974"/>
    <w:rsid w:val="00415649"/>
    <w:rsid w:val="00424B52"/>
    <w:rsid w:val="0042565E"/>
    <w:rsid w:val="004259F5"/>
    <w:rsid w:val="00430402"/>
    <w:rsid w:val="0043079F"/>
    <w:rsid w:val="00432C05"/>
    <w:rsid w:val="00436542"/>
    <w:rsid w:val="00440379"/>
    <w:rsid w:val="00441393"/>
    <w:rsid w:val="0044247A"/>
    <w:rsid w:val="00443E3F"/>
    <w:rsid w:val="00447CF0"/>
    <w:rsid w:val="00451E9F"/>
    <w:rsid w:val="00455862"/>
    <w:rsid w:val="00456C3B"/>
    <w:rsid w:val="00456F10"/>
    <w:rsid w:val="0046042A"/>
    <w:rsid w:val="004611E3"/>
    <w:rsid w:val="00463979"/>
    <w:rsid w:val="00463B48"/>
    <w:rsid w:val="0046464D"/>
    <w:rsid w:val="00470DAA"/>
    <w:rsid w:val="00472A65"/>
    <w:rsid w:val="00474746"/>
    <w:rsid w:val="0047548F"/>
    <w:rsid w:val="00476340"/>
    <w:rsid w:val="00476942"/>
    <w:rsid w:val="00477D62"/>
    <w:rsid w:val="00480EDD"/>
    <w:rsid w:val="00481C27"/>
    <w:rsid w:val="00484AF6"/>
    <w:rsid w:val="00486474"/>
    <w:rsid w:val="004871A2"/>
    <w:rsid w:val="0049082A"/>
    <w:rsid w:val="004908B8"/>
    <w:rsid w:val="0049138D"/>
    <w:rsid w:val="00492A8D"/>
    <w:rsid w:val="00493B3C"/>
    <w:rsid w:val="004944C8"/>
    <w:rsid w:val="00495DDA"/>
    <w:rsid w:val="004A0EBF"/>
    <w:rsid w:val="004A3751"/>
    <w:rsid w:val="004A4EC4"/>
    <w:rsid w:val="004A5464"/>
    <w:rsid w:val="004A63AF"/>
    <w:rsid w:val="004A79A2"/>
    <w:rsid w:val="004A7AC2"/>
    <w:rsid w:val="004A7FB0"/>
    <w:rsid w:val="004B05B4"/>
    <w:rsid w:val="004B2204"/>
    <w:rsid w:val="004B7391"/>
    <w:rsid w:val="004B744B"/>
    <w:rsid w:val="004C062B"/>
    <w:rsid w:val="004C0E4B"/>
    <w:rsid w:val="004C1EC1"/>
    <w:rsid w:val="004C2C39"/>
    <w:rsid w:val="004C6F70"/>
    <w:rsid w:val="004D62E8"/>
    <w:rsid w:val="004D65B0"/>
    <w:rsid w:val="004D72CB"/>
    <w:rsid w:val="004E0BBB"/>
    <w:rsid w:val="004E1A24"/>
    <w:rsid w:val="004E1D57"/>
    <w:rsid w:val="004E2F16"/>
    <w:rsid w:val="004E7A52"/>
    <w:rsid w:val="004F035C"/>
    <w:rsid w:val="004F11D6"/>
    <w:rsid w:val="004F15BF"/>
    <w:rsid w:val="004F29FE"/>
    <w:rsid w:val="004F2AA4"/>
    <w:rsid w:val="004F41F2"/>
    <w:rsid w:val="004F5930"/>
    <w:rsid w:val="004F6196"/>
    <w:rsid w:val="004F6DE2"/>
    <w:rsid w:val="00500C67"/>
    <w:rsid w:val="00501775"/>
    <w:rsid w:val="00503044"/>
    <w:rsid w:val="005048ED"/>
    <w:rsid w:val="00510AAA"/>
    <w:rsid w:val="00510F42"/>
    <w:rsid w:val="0051429A"/>
    <w:rsid w:val="00515382"/>
    <w:rsid w:val="00520387"/>
    <w:rsid w:val="0052093D"/>
    <w:rsid w:val="00523222"/>
    <w:rsid w:val="00523666"/>
    <w:rsid w:val="00525922"/>
    <w:rsid w:val="00526234"/>
    <w:rsid w:val="005308FF"/>
    <w:rsid w:val="005318E9"/>
    <w:rsid w:val="005319E6"/>
    <w:rsid w:val="005341EC"/>
    <w:rsid w:val="00534976"/>
    <w:rsid w:val="00534F34"/>
    <w:rsid w:val="00535528"/>
    <w:rsid w:val="00535E35"/>
    <w:rsid w:val="0053692E"/>
    <w:rsid w:val="005378A6"/>
    <w:rsid w:val="00540D36"/>
    <w:rsid w:val="00540E0E"/>
    <w:rsid w:val="00541ED1"/>
    <w:rsid w:val="00541F70"/>
    <w:rsid w:val="0054474F"/>
    <w:rsid w:val="00547837"/>
    <w:rsid w:val="00547D8E"/>
    <w:rsid w:val="0055430E"/>
    <w:rsid w:val="005557AB"/>
    <w:rsid w:val="00557434"/>
    <w:rsid w:val="00561DE1"/>
    <w:rsid w:val="0057722E"/>
    <w:rsid w:val="005805D2"/>
    <w:rsid w:val="00581239"/>
    <w:rsid w:val="005840E9"/>
    <w:rsid w:val="00586C48"/>
    <w:rsid w:val="00590258"/>
    <w:rsid w:val="00590564"/>
    <w:rsid w:val="00590A76"/>
    <w:rsid w:val="00591788"/>
    <w:rsid w:val="005923C6"/>
    <w:rsid w:val="00595415"/>
    <w:rsid w:val="00595625"/>
    <w:rsid w:val="0059690F"/>
    <w:rsid w:val="00596915"/>
    <w:rsid w:val="00597652"/>
    <w:rsid w:val="005A0703"/>
    <w:rsid w:val="005A080B"/>
    <w:rsid w:val="005A28BD"/>
    <w:rsid w:val="005B12A5"/>
    <w:rsid w:val="005B3E5C"/>
    <w:rsid w:val="005B4FDF"/>
    <w:rsid w:val="005B50AF"/>
    <w:rsid w:val="005B7C16"/>
    <w:rsid w:val="005C161A"/>
    <w:rsid w:val="005C1BCB"/>
    <w:rsid w:val="005C1E67"/>
    <w:rsid w:val="005C1F75"/>
    <w:rsid w:val="005C2312"/>
    <w:rsid w:val="005C2EEB"/>
    <w:rsid w:val="005C4735"/>
    <w:rsid w:val="005C5C63"/>
    <w:rsid w:val="005C6362"/>
    <w:rsid w:val="005D03E9"/>
    <w:rsid w:val="005D304B"/>
    <w:rsid w:val="005D5909"/>
    <w:rsid w:val="005D6E5D"/>
    <w:rsid w:val="005D79AF"/>
    <w:rsid w:val="005E091A"/>
    <w:rsid w:val="005E0C8F"/>
    <w:rsid w:val="005E3989"/>
    <w:rsid w:val="005E4659"/>
    <w:rsid w:val="005E5E52"/>
    <w:rsid w:val="005E657A"/>
    <w:rsid w:val="005E7063"/>
    <w:rsid w:val="005E769D"/>
    <w:rsid w:val="005F1386"/>
    <w:rsid w:val="005F17C2"/>
    <w:rsid w:val="005F5872"/>
    <w:rsid w:val="005F5D1D"/>
    <w:rsid w:val="00600C2B"/>
    <w:rsid w:val="006035D0"/>
    <w:rsid w:val="006053B6"/>
    <w:rsid w:val="00607B9F"/>
    <w:rsid w:val="00610885"/>
    <w:rsid w:val="006127AC"/>
    <w:rsid w:val="006143DE"/>
    <w:rsid w:val="006212AA"/>
    <w:rsid w:val="00622111"/>
    <w:rsid w:val="00622C26"/>
    <w:rsid w:val="00623607"/>
    <w:rsid w:val="00634070"/>
    <w:rsid w:val="00634A78"/>
    <w:rsid w:val="00641794"/>
    <w:rsid w:val="00642025"/>
    <w:rsid w:val="00646816"/>
    <w:rsid w:val="00646AFD"/>
    <w:rsid w:val="00646E87"/>
    <w:rsid w:val="0065107F"/>
    <w:rsid w:val="006524A1"/>
    <w:rsid w:val="00652E90"/>
    <w:rsid w:val="006572B9"/>
    <w:rsid w:val="00661946"/>
    <w:rsid w:val="00664D43"/>
    <w:rsid w:val="00666061"/>
    <w:rsid w:val="00667424"/>
    <w:rsid w:val="00667792"/>
    <w:rsid w:val="00671677"/>
    <w:rsid w:val="006744D8"/>
    <w:rsid w:val="00674703"/>
    <w:rsid w:val="006750F2"/>
    <w:rsid w:val="006752D6"/>
    <w:rsid w:val="00675E02"/>
    <w:rsid w:val="006806C1"/>
    <w:rsid w:val="00681357"/>
    <w:rsid w:val="00684B4F"/>
    <w:rsid w:val="0068553C"/>
    <w:rsid w:val="00685D14"/>
    <w:rsid w:val="00685F34"/>
    <w:rsid w:val="00693061"/>
    <w:rsid w:val="00693385"/>
    <w:rsid w:val="00693B1F"/>
    <w:rsid w:val="0069482A"/>
    <w:rsid w:val="00695656"/>
    <w:rsid w:val="00695815"/>
    <w:rsid w:val="00695CE3"/>
    <w:rsid w:val="0069644A"/>
    <w:rsid w:val="006975A8"/>
    <w:rsid w:val="006A06EF"/>
    <w:rsid w:val="006A1012"/>
    <w:rsid w:val="006A1BF3"/>
    <w:rsid w:val="006A2155"/>
    <w:rsid w:val="006A246C"/>
    <w:rsid w:val="006A4331"/>
    <w:rsid w:val="006A6070"/>
    <w:rsid w:val="006B1D48"/>
    <w:rsid w:val="006B4CA1"/>
    <w:rsid w:val="006B5DF0"/>
    <w:rsid w:val="006C1376"/>
    <w:rsid w:val="006C3CE4"/>
    <w:rsid w:val="006C48F9"/>
    <w:rsid w:val="006C5F45"/>
    <w:rsid w:val="006D56FA"/>
    <w:rsid w:val="006D5EFA"/>
    <w:rsid w:val="006E0E7D"/>
    <w:rsid w:val="006E10BF"/>
    <w:rsid w:val="006E269F"/>
    <w:rsid w:val="006E384F"/>
    <w:rsid w:val="006F1C14"/>
    <w:rsid w:val="006F2DBE"/>
    <w:rsid w:val="006F67B6"/>
    <w:rsid w:val="00703A6A"/>
    <w:rsid w:val="0070517B"/>
    <w:rsid w:val="00707A6D"/>
    <w:rsid w:val="0071039A"/>
    <w:rsid w:val="007115CA"/>
    <w:rsid w:val="00717BE1"/>
    <w:rsid w:val="00717ECA"/>
    <w:rsid w:val="00722236"/>
    <w:rsid w:val="00723E6B"/>
    <w:rsid w:val="00725CCA"/>
    <w:rsid w:val="0072737A"/>
    <w:rsid w:val="007311E7"/>
    <w:rsid w:val="00731DEE"/>
    <w:rsid w:val="00732B01"/>
    <w:rsid w:val="00733BF5"/>
    <w:rsid w:val="007342D5"/>
    <w:rsid w:val="00734BC6"/>
    <w:rsid w:val="00736FBC"/>
    <w:rsid w:val="007408D2"/>
    <w:rsid w:val="00744DC7"/>
    <w:rsid w:val="00751144"/>
    <w:rsid w:val="00751EDC"/>
    <w:rsid w:val="007541D3"/>
    <w:rsid w:val="0075468A"/>
    <w:rsid w:val="007547E9"/>
    <w:rsid w:val="007577D7"/>
    <w:rsid w:val="00757F34"/>
    <w:rsid w:val="00760004"/>
    <w:rsid w:val="00761BAD"/>
    <w:rsid w:val="00762E4E"/>
    <w:rsid w:val="007644BB"/>
    <w:rsid w:val="00765458"/>
    <w:rsid w:val="00766E55"/>
    <w:rsid w:val="00770939"/>
    <w:rsid w:val="00770F6F"/>
    <w:rsid w:val="007715E8"/>
    <w:rsid w:val="00776004"/>
    <w:rsid w:val="00777956"/>
    <w:rsid w:val="0078392A"/>
    <w:rsid w:val="0078486B"/>
    <w:rsid w:val="00785A39"/>
    <w:rsid w:val="00787D8A"/>
    <w:rsid w:val="00790277"/>
    <w:rsid w:val="00791EBC"/>
    <w:rsid w:val="00793577"/>
    <w:rsid w:val="00793A29"/>
    <w:rsid w:val="00793A2A"/>
    <w:rsid w:val="00795637"/>
    <w:rsid w:val="007A446A"/>
    <w:rsid w:val="007A53A6"/>
    <w:rsid w:val="007A6159"/>
    <w:rsid w:val="007A6D8B"/>
    <w:rsid w:val="007B1A31"/>
    <w:rsid w:val="007B27E9"/>
    <w:rsid w:val="007B2A63"/>
    <w:rsid w:val="007B2C5B"/>
    <w:rsid w:val="007B2D11"/>
    <w:rsid w:val="007B43D4"/>
    <w:rsid w:val="007B5224"/>
    <w:rsid w:val="007B6184"/>
    <w:rsid w:val="007B6700"/>
    <w:rsid w:val="007B6A93"/>
    <w:rsid w:val="007B7BEC"/>
    <w:rsid w:val="007C21B9"/>
    <w:rsid w:val="007C22B4"/>
    <w:rsid w:val="007C2CBE"/>
    <w:rsid w:val="007C5060"/>
    <w:rsid w:val="007D1805"/>
    <w:rsid w:val="007D2107"/>
    <w:rsid w:val="007D3A42"/>
    <w:rsid w:val="007D5895"/>
    <w:rsid w:val="007D61A0"/>
    <w:rsid w:val="007D77AB"/>
    <w:rsid w:val="007D7B12"/>
    <w:rsid w:val="007E28D0"/>
    <w:rsid w:val="007E30DF"/>
    <w:rsid w:val="007E7579"/>
    <w:rsid w:val="007E7BFD"/>
    <w:rsid w:val="007F0416"/>
    <w:rsid w:val="007F1133"/>
    <w:rsid w:val="007F138D"/>
    <w:rsid w:val="007F1BD0"/>
    <w:rsid w:val="007F2955"/>
    <w:rsid w:val="007F2C43"/>
    <w:rsid w:val="007F7544"/>
    <w:rsid w:val="00800995"/>
    <w:rsid w:val="00804736"/>
    <w:rsid w:val="008061BD"/>
    <w:rsid w:val="0080705B"/>
    <w:rsid w:val="00810E47"/>
    <w:rsid w:val="0081117E"/>
    <w:rsid w:val="00816F79"/>
    <w:rsid w:val="008172F8"/>
    <w:rsid w:val="0082037D"/>
    <w:rsid w:val="008326B2"/>
    <w:rsid w:val="00833828"/>
    <w:rsid w:val="00833FCA"/>
    <w:rsid w:val="00834150"/>
    <w:rsid w:val="008357F2"/>
    <w:rsid w:val="0084098D"/>
    <w:rsid w:val="00841012"/>
    <w:rsid w:val="008416E0"/>
    <w:rsid w:val="00843C94"/>
    <w:rsid w:val="008458DE"/>
    <w:rsid w:val="00845DBC"/>
    <w:rsid w:val="00846831"/>
    <w:rsid w:val="00847B32"/>
    <w:rsid w:val="00854BCE"/>
    <w:rsid w:val="00855FF2"/>
    <w:rsid w:val="00856255"/>
    <w:rsid w:val="008575AD"/>
    <w:rsid w:val="00865532"/>
    <w:rsid w:val="008662B6"/>
    <w:rsid w:val="00867686"/>
    <w:rsid w:val="00872744"/>
    <w:rsid w:val="008737D3"/>
    <w:rsid w:val="00873853"/>
    <w:rsid w:val="008747E0"/>
    <w:rsid w:val="00876841"/>
    <w:rsid w:val="0087721A"/>
    <w:rsid w:val="008774DB"/>
    <w:rsid w:val="00881363"/>
    <w:rsid w:val="00882B3C"/>
    <w:rsid w:val="008842E7"/>
    <w:rsid w:val="00886A79"/>
    <w:rsid w:val="00886C21"/>
    <w:rsid w:val="0088783D"/>
    <w:rsid w:val="008941FB"/>
    <w:rsid w:val="008972C3"/>
    <w:rsid w:val="008975B4"/>
    <w:rsid w:val="008A28D9"/>
    <w:rsid w:val="008A30BA"/>
    <w:rsid w:val="008A4F9A"/>
    <w:rsid w:val="008A52DC"/>
    <w:rsid w:val="008A5435"/>
    <w:rsid w:val="008A60A1"/>
    <w:rsid w:val="008A66D8"/>
    <w:rsid w:val="008A6F24"/>
    <w:rsid w:val="008B62E0"/>
    <w:rsid w:val="008C17A5"/>
    <w:rsid w:val="008C2F32"/>
    <w:rsid w:val="008C33B5"/>
    <w:rsid w:val="008C3A72"/>
    <w:rsid w:val="008C6969"/>
    <w:rsid w:val="008D33D1"/>
    <w:rsid w:val="008D45D2"/>
    <w:rsid w:val="008D500C"/>
    <w:rsid w:val="008D5CCD"/>
    <w:rsid w:val="008D72DB"/>
    <w:rsid w:val="008E1F69"/>
    <w:rsid w:val="008E223B"/>
    <w:rsid w:val="008E3152"/>
    <w:rsid w:val="008E5AF5"/>
    <w:rsid w:val="008E76B1"/>
    <w:rsid w:val="008F0BA4"/>
    <w:rsid w:val="008F3116"/>
    <w:rsid w:val="008F38BB"/>
    <w:rsid w:val="008F462E"/>
    <w:rsid w:val="008F57D8"/>
    <w:rsid w:val="0090277F"/>
    <w:rsid w:val="00902834"/>
    <w:rsid w:val="00902F0E"/>
    <w:rsid w:val="009042D9"/>
    <w:rsid w:val="00905AF0"/>
    <w:rsid w:val="00913056"/>
    <w:rsid w:val="009131B6"/>
    <w:rsid w:val="00913E7E"/>
    <w:rsid w:val="00914E26"/>
    <w:rsid w:val="0091541B"/>
    <w:rsid w:val="0091590F"/>
    <w:rsid w:val="00917109"/>
    <w:rsid w:val="00917358"/>
    <w:rsid w:val="00921171"/>
    <w:rsid w:val="009217F2"/>
    <w:rsid w:val="00923B4D"/>
    <w:rsid w:val="0092540C"/>
    <w:rsid w:val="009258D6"/>
    <w:rsid w:val="00925E0F"/>
    <w:rsid w:val="00927C18"/>
    <w:rsid w:val="00931A57"/>
    <w:rsid w:val="00933EE0"/>
    <w:rsid w:val="0093492E"/>
    <w:rsid w:val="009414E6"/>
    <w:rsid w:val="00952091"/>
    <w:rsid w:val="00953DDC"/>
    <w:rsid w:val="0095446E"/>
    <w:rsid w:val="0095450F"/>
    <w:rsid w:val="00955C94"/>
    <w:rsid w:val="00956211"/>
    <w:rsid w:val="00956901"/>
    <w:rsid w:val="00962EC1"/>
    <w:rsid w:val="009646B4"/>
    <w:rsid w:val="00966307"/>
    <w:rsid w:val="0096703D"/>
    <w:rsid w:val="00971591"/>
    <w:rsid w:val="00971D7C"/>
    <w:rsid w:val="00974564"/>
    <w:rsid w:val="00974E99"/>
    <w:rsid w:val="009755AE"/>
    <w:rsid w:val="00975E70"/>
    <w:rsid w:val="009764FA"/>
    <w:rsid w:val="009775CB"/>
    <w:rsid w:val="009775D1"/>
    <w:rsid w:val="00980192"/>
    <w:rsid w:val="00980799"/>
    <w:rsid w:val="00980A47"/>
    <w:rsid w:val="00982A22"/>
    <w:rsid w:val="009830CC"/>
    <w:rsid w:val="009831BD"/>
    <w:rsid w:val="009855F6"/>
    <w:rsid w:val="00986003"/>
    <w:rsid w:val="00993180"/>
    <w:rsid w:val="009946BF"/>
    <w:rsid w:val="00994D97"/>
    <w:rsid w:val="00994E07"/>
    <w:rsid w:val="009952C3"/>
    <w:rsid w:val="0099722A"/>
    <w:rsid w:val="0099752C"/>
    <w:rsid w:val="009975FD"/>
    <w:rsid w:val="009A07B7"/>
    <w:rsid w:val="009A0E96"/>
    <w:rsid w:val="009A12D4"/>
    <w:rsid w:val="009A373B"/>
    <w:rsid w:val="009A5AC4"/>
    <w:rsid w:val="009A5F2E"/>
    <w:rsid w:val="009A7852"/>
    <w:rsid w:val="009B1545"/>
    <w:rsid w:val="009B264D"/>
    <w:rsid w:val="009B32B9"/>
    <w:rsid w:val="009B372E"/>
    <w:rsid w:val="009B5023"/>
    <w:rsid w:val="009B785E"/>
    <w:rsid w:val="009C26F8"/>
    <w:rsid w:val="009C2E3F"/>
    <w:rsid w:val="009C387B"/>
    <w:rsid w:val="009C42B8"/>
    <w:rsid w:val="009C4B38"/>
    <w:rsid w:val="009C609E"/>
    <w:rsid w:val="009D1510"/>
    <w:rsid w:val="009D25B8"/>
    <w:rsid w:val="009D26AB"/>
    <w:rsid w:val="009D6B98"/>
    <w:rsid w:val="009D76B2"/>
    <w:rsid w:val="009E10D6"/>
    <w:rsid w:val="009E16EC"/>
    <w:rsid w:val="009E2A4D"/>
    <w:rsid w:val="009E323C"/>
    <w:rsid w:val="009E433C"/>
    <w:rsid w:val="009E4A4D"/>
    <w:rsid w:val="009E6578"/>
    <w:rsid w:val="009F081F"/>
    <w:rsid w:val="009F4755"/>
    <w:rsid w:val="009F5E1D"/>
    <w:rsid w:val="009F6F35"/>
    <w:rsid w:val="009F71D2"/>
    <w:rsid w:val="009F7630"/>
    <w:rsid w:val="00A01921"/>
    <w:rsid w:val="00A024FC"/>
    <w:rsid w:val="00A045D5"/>
    <w:rsid w:val="00A049BE"/>
    <w:rsid w:val="00A067D9"/>
    <w:rsid w:val="00A06A0E"/>
    <w:rsid w:val="00A06A3D"/>
    <w:rsid w:val="00A07012"/>
    <w:rsid w:val="00A10EBA"/>
    <w:rsid w:val="00A13E56"/>
    <w:rsid w:val="00A179F2"/>
    <w:rsid w:val="00A227BF"/>
    <w:rsid w:val="00A24838"/>
    <w:rsid w:val="00A24E8C"/>
    <w:rsid w:val="00A25A6E"/>
    <w:rsid w:val="00A2743E"/>
    <w:rsid w:val="00A3074A"/>
    <w:rsid w:val="00A30C33"/>
    <w:rsid w:val="00A35C7B"/>
    <w:rsid w:val="00A40835"/>
    <w:rsid w:val="00A4308C"/>
    <w:rsid w:val="00A44836"/>
    <w:rsid w:val="00A44E1C"/>
    <w:rsid w:val="00A45603"/>
    <w:rsid w:val="00A524B5"/>
    <w:rsid w:val="00A53032"/>
    <w:rsid w:val="00A53825"/>
    <w:rsid w:val="00A549B3"/>
    <w:rsid w:val="00A55171"/>
    <w:rsid w:val="00A553DC"/>
    <w:rsid w:val="00A55AC1"/>
    <w:rsid w:val="00A56184"/>
    <w:rsid w:val="00A60729"/>
    <w:rsid w:val="00A67954"/>
    <w:rsid w:val="00A70C2D"/>
    <w:rsid w:val="00A71A13"/>
    <w:rsid w:val="00A71BAA"/>
    <w:rsid w:val="00A72ED7"/>
    <w:rsid w:val="00A7472F"/>
    <w:rsid w:val="00A8083F"/>
    <w:rsid w:val="00A81176"/>
    <w:rsid w:val="00A8483A"/>
    <w:rsid w:val="00A86FEC"/>
    <w:rsid w:val="00A870CE"/>
    <w:rsid w:val="00A90D86"/>
    <w:rsid w:val="00A91DBA"/>
    <w:rsid w:val="00A92AB1"/>
    <w:rsid w:val="00A97900"/>
    <w:rsid w:val="00AA1B91"/>
    <w:rsid w:val="00AA1D7A"/>
    <w:rsid w:val="00AA2769"/>
    <w:rsid w:val="00AA32FF"/>
    <w:rsid w:val="00AA3E01"/>
    <w:rsid w:val="00AA6064"/>
    <w:rsid w:val="00AB07E6"/>
    <w:rsid w:val="00AB0BFA"/>
    <w:rsid w:val="00AB3CF8"/>
    <w:rsid w:val="00AB72B4"/>
    <w:rsid w:val="00AB76B7"/>
    <w:rsid w:val="00AC33A2"/>
    <w:rsid w:val="00AC49FA"/>
    <w:rsid w:val="00AC727C"/>
    <w:rsid w:val="00AD38F7"/>
    <w:rsid w:val="00AD701C"/>
    <w:rsid w:val="00AE0824"/>
    <w:rsid w:val="00AE46A7"/>
    <w:rsid w:val="00AE5D7C"/>
    <w:rsid w:val="00AE65F1"/>
    <w:rsid w:val="00AE6BB4"/>
    <w:rsid w:val="00AE74AD"/>
    <w:rsid w:val="00AF01AA"/>
    <w:rsid w:val="00AF0C40"/>
    <w:rsid w:val="00AF159C"/>
    <w:rsid w:val="00AF2285"/>
    <w:rsid w:val="00AF3DF0"/>
    <w:rsid w:val="00AF5CC5"/>
    <w:rsid w:val="00AF62C1"/>
    <w:rsid w:val="00AF7365"/>
    <w:rsid w:val="00B01873"/>
    <w:rsid w:val="00B05634"/>
    <w:rsid w:val="00B074AB"/>
    <w:rsid w:val="00B07717"/>
    <w:rsid w:val="00B11F7A"/>
    <w:rsid w:val="00B1365E"/>
    <w:rsid w:val="00B15118"/>
    <w:rsid w:val="00B16334"/>
    <w:rsid w:val="00B16AF2"/>
    <w:rsid w:val="00B16D42"/>
    <w:rsid w:val="00B17253"/>
    <w:rsid w:val="00B17EC9"/>
    <w:rsid w:val="00B2008B"/>
    <w:rsid w:val="00B20DFF"/>
    <w:rsid w:val="00B250D6"/>
    <w:rsid w:val="00B252B6"/>
    <w:rsid w:val="00B2583D"/>
    <w:rsid w:val="00B3008F"/>
    <w:rsid w:val="00B31A41"/>
    <w:rsid w:val="00B32272"/>
    <w:rsid w:val="00B35513"/>
    <w:rsid w:val="00B36B90"/>
    <w:rsid w:val="00B4014A"/>
    <w:rsid w:val="00B40199"/>
    <w:rsid w:val="00B46203"/>
    <w:rsid w:val="00B47721"/>
    <w:rsid w:val="00B502FF"/>
    <w:rsid w:val="00B50B90"/>
    <w:rsid w:val="00B50E28"/>
    <w:rsid w:val="00B53067"/>
    <w:rsid w:val="00B53201"/>
    <w:rsid w:val="00B53BB6"/>
    <w:rsid w:val="00B54FD2"/>
    <w:rsid w:val="00B55ACF"/>
    <w:rsid w:val="00B57037"/>
    <w:rsid w:val="00B6066D"/>
    <w:rsid w:val="00B635F3"/>
    <w:rsid w:val="00B643DF"/>
    <w:rsid w:val="00B65300"/>
    <w:rsid w:val="00B658B7"/>
    <w:rsid w:val="00B67422"/>
    <w:rsid w:val="00B6789B"/>
    <w:rsid w:val="00B678E4"/>
    <w:rsid w:val="00B70BD4"/>
    <w:rsid w:val="00B712CA"/>
    <w:rsid w:val="00B7198A"/>
    <w:rsid w:val="00B73463"/>
    <w:rsid w:val="00B7370E"/>
    <w:rsid w:val="00B76765"/>
    <w:rsid w:val="00B76D58"/>
    <w:rsid w:val="00B829D7"/>
    <w:rsid w:val="00B83013"/>
    <w:rsid w:val="00B84E41"/>
    <w:rsid w:val="00B8793D"/>
    <w:rsid w:val="00B90123"/>
    <w:rsid w:val="00B9016D"/>
    <w:rsid w:val="00B951A6"/>
    <w:rsid w:val="00B956F1"/>
    <w:rsid w:val="00B95FA4"/>
    <w:rsid w:val="00BA0C79"/>
    <w:rsid w:val="00BA0F98"/>
    <w:rsid w:val="00BA1517"/>
    <w:rsid w:val="00BA4E39"/>
    <w:rsid w:val="00BA67FD"/>
    <w:rsid w:val="00BA7C48"/>
    <w:rsid w:val="00BB6C04"/>
    <w:rsid w:val="00BC251F"/>
    <w:rsid w:val="00BC27F6"/>
    <w:rsid w:val="00BC39F4"/>
    <w:rsid w:val="00BC434A"/>
    <w:rsid w:val="00BC7DAF"/>
    <w:rsid w:val="00BD150C"/>
    <w:rsid w:val="00BD1587"/>
    <w:rsid w:val="00BD15EB"/>
    <w:rsid w:val="00BD31DE"/>
    <w:rsid w:val="00BD43DA"/>
    <w:rsid w:val="00BD6A20"/>
    <w:rsid w:val="00BD7EE1"/>
    <w:rsid w:val="00BE127B"/>
    <w:rsid w:val="00BE4EE4"/>
    <w:rsid w:val="00BE5568"/>
    <w:rsid w:val="00BE5764"/>
    <w:rsid w:val="00BF1358"/>
    <w:rsid w:val="00BF13E4"/>
    <w:rsid w:val="00BF29B6"/>
    <w:rsid w:val="00C00CED"/>
    <w:rsid w:val="00C0106D"/>
    <w:rsid w:val="00C06662"/>
    <w:rsid w:val="00C10AE9"/>
    <w:rsid w:val="00C12B05"/>
    <w:rsid w:val="00C133BE"/>
    <w:rsid w:val="00C13B57"/>
    <w:rsid w:val="00C1400A"/>
    <w:rsid w:val="00C166D8"/>
    <w:rsid w:val="00C20480"/>
    <w:rsid w:val="00C213DB"/>
    <w:rsid w:val="00C222B4"/>
    <w:rsid w:val="00C25B65"/>
    <w:rsid w:val="00C262E4"/>
    <w:rsid w:val="00C27B3E"/>
    <w:rsid w:val="00C30091"/>
    <w:rsid w:val="00C33E20"/>
    <w:rsid w:val="00C35CC1"/>
    <w:rsid w:val="00C35CF6"/>
    <w:rsid w:val="00C3725B"/>
    <w:rsid w:val="00C4251A"/>
    <w:rsid w:val="00C440F8"/>
    <w:rsid w:val="00C45900"/>
    <w:rsid w:val="00C473B5"/>
    <w:rsid w:val="00C500A7"/>
    <w:rsid w:val="00C50D22"/>
    <w:rsid w:val="00C522BE"/>
    <w:rsid w:val="00C52413"/>
    <w:rsid w:val="00C533EC"/>
    <w:rsid w:val="00C5470E"/>
    <w:rsid w:val="00C54F15"/>
    <w:rsid w:val="00C55EFB"/>
    <w:rsid w:val="00C56585"/>
    <w:rsid w:val="00C56B3F"/>
    <w:rsid w:val="00C579FE"/>
    <w:rsid w:val="00C6164C"/>
    <w:rsid w:val="00C65492"/>
    <w:rsid w:val="00C65C4C"/>
    <w:rsid w:val="00C67C67"/>
    <w:rsid w:val="00C7022C"/>
    <w:rsid w:val="00C71032"/>
    <w:rsid w:val="00C716E5"/>
    <w:rsid w:val="00C76984"/>
    <w:rsid w:val="00C773D9"/>
    <w:rsid w:val="00C80307"/>
    <w:rsid w:val="00C80771"/>
    <w:rsid w:val="00C807F1"/>
    <w:rsid w:val="00C80ACE"/>
    <w:rsid w:val="00C81162"/>
    <w:rsid w:val="00C82EC7"/>
    <w:rsid w:val="00C83258"/>
    <w:rsid w:val="00C83666"/>
    <w:rsid w:val="00C843AC"/>
    <w:rsid w:val="00C870B5"/>
    <w:rsid w:val="00C907DF"/>
    <w:rsid w:val="00C91630"/>
    <w:rsid w:val="00C9366E"/>
    <w:rsid w:val="00C94AE3"/>
    <w:rsid w:val="00C9558A"/>
    <w:rsid w:val="00C966EB"/>
    <w:rsid w:val="00CA04B1"/>
    <w:rsid w:val="00CA2DFC"/>
    <w:rsid w:val="00CA4EC9"/>
    <w:rsid w:val="00CB03D4"/>
    <w:rsid w:val="00CB0617"/>
    <w:rsid w:val="00CB09B2"/>
    <w:rsid w:val="00CB137B"/>
    <w:rsid w:val="00CB4175"/>
    <w:rsid w:val="00CB5228"/>
    <w:rsid w:val="00CB5520"/>
    <w:rsid w:val="00CB59F3"/>
    <w:rsid w:val="00CB71D9"/>
    <w:rsid w:val="00CB7E6E"/>
    <w:rsid w:val="00CC136A"/>
    <w:rsid w:val="00CC35EF"/>
    <w:rsid w:val="00CC5048"/>
    <w:rsid w:val="00CC6246"/>
    <w:rsid w:val="00CC791B"/>
    <w:rsid w:val="00CD08E8"/>
    <w:rsid w:val="00CD52EA"/>
    <w:rsid w:val="00CD7087"/>
    <w:rsid w:val="00CE42C5"/>
    <w:rsid w:val="00CE5E46"/>
    <w:rsid w:val="00CF49CC"/>
    <w:rsid w:val="00CF7F47"/>
    <w:rsid w:val="00D000BD"/>
    <w:rsid w:val="00D016AC"/>
    <w:rsid w:val="00D01A74"/>
    <w:rsid w:val="00D0481F"/>
    <w:rsid w:val="00D04F0B"/>
    <w:rsid w:val="00D06470"/>
    <w:rsid w:val="00D06C9D"/>
    <w:rsid w:val="00D06FC5"/>
    <w:rsid w:val="00D119D6"/>
    <w:rsid w:val="00D131C9"/>
    <w:rsid w:val="00D1463A"/>
    <w:rsid w:val="00D148DF"/>
    <w:rsid w:val="00D14FCA"/>
    <w:rsid w:val="00D1626B"/>
    <w:rsid w:val="00D17FF4"/>
    <w:rsid w:val="00D20D60"/>
    <w:rsid w:val="00D20FA7"/>
    <w:rsid w:val="00D252C9"/>
    <w:rsid w:val="00D270FA"/>
    <w:rsid w:val="00D32DDF"/>
    <w:rsid w:val="00D36206"/>
    <w:rsid w:val="00D3700C"/>
    <w:rsid w:val="00D41940"/>
    <w:rsid w:val="00D43220"/>
    <w:rsid w:val="00D447CD"/>
    <w:rsid w:val="00D5094D"/>
    <w:rsid w:val="00D53DE4"/>
    <w:rsid w:val="00D5797F"/>
    <w:rsid w:val="00D57CE3"/>
    <w:rsid w:val="00D603BF"/>
    <w:rsid w:val="00D61657"/>
    <w:rsid w:val="00D6383F"/>
    <w:rsid w:val="00D638E0"/>
    <w:rsid w:val="00D64BCC"/>
    <w:rsid w:val="00D653B1"/>
    <w:rsid w:val="00D67D3C"/>
    <w:rsid w:val="00D71A20"/>
    <w:rsid w:val="00D74AE1"/>
    <w:rsid w:val="00D75D42"/>
    <w:rsid w:val="00D76C19"/>
    <w:rsid w:val="00D80B20"/>
    <w:rsid w:val="00D82B8D"/>
    <w:rsid w:val="00D836C0"/>
    <w:rsid w:val="00D85172"/>
    <w:rsid w:val="00D865A8"/>
    <w:rsid w:val="00D86D7E"/>
    <w:rsid w:val="00D873AB"/>
    <w:rsid w:val="00D9012A"/>
    <w:rsid w:val="00D90639"/>
    <w:rsid w:val="00D90B23"/>
    <w:rsid w:val="00D92AF3"/>
    <w:rsid w:val="00D92C2D"/>
    <w:rsid w:val="00D9361E"/>
    <w:rsid w:val="00D94F38"/>
    <w:rsid w:val="00D96949"/>
    <w:rsid w:val="00D97190"/>
    <w:rsid w:val="00DA061A"/>
    <w:rsid w:val="00DA17CD"/>
    <w:rsid w:val="00DA23C9"/>
    <w:rsid w:val="00DA3815"/>
    <w:rsid w:val="00DB25B3"/>
    <w:rsid w:val="00DC0260"/>
    <w:rsid w:val="00DC1C10"/>
    <w:rsid w:val="00DC3098"/>
    <w:rsid w:val="00DC4879"/>
    <w:rsid w:val="00DC4EB5"/>
    <w:rsid w:val="00DC4EC1"/>
    <w:rsid w:val="00DC6F92"/>
    <w:rsid w:val="00DC7D14"/>
    <w:rsid w:val="00DD60F2"/>
    <w:rsid w:val="00DD6AF1"/>
    <w:rsid w:val="00DE0893"/>
    <w:rsid w:val="00DE1748"/>
    <w:rsid w:val="00DE2814"/>
    <w:rsid w:val="00DE4789"/>
    <w:rsid w:val="00DE6796"/>
    <w:rsid w:val="00DE67F3"/>
    <w:rsid w:val="00DF00EA"/>
    <w:rsid w:val="00DF0508"/>
    <w:rsid w:val="00DF3394"/>
    <w:rsid w:val="00DF41B2"/>
    <w:rsid w:val="00DF76E9"/>
    <w:rsid w:val="00E01272"/>
    <w:rsid w:val="00E01D22"/>
    <w:rsid w:val="00E03067"/>
    <w:rsid w:val="00E03692"/>
    <w:rsid w:val="00E03846"/>
    <w:rsid w:val="00E03A07"/>
    <w:rsid w:val="00E0470A"/>
    <w:rsid w:val="00E04A63"/>
    <w:rsid w:val="00E10BDB"/>
    <w:rsid w:val="00E12186"/>
    <w:rsid w:val="00E15846"/>
    <w:rsid w:val="00E15DC1"/>
    <w:rsid w:val="00E16D1A"/>
    <w:rsid w:val="00E16DFB"/>
    <w:rsid w:val="00E16EB4"/>
    <w:rsid w:val="00E205F4"/>
    <w:rsid w:val="00E20A7D"/>
    <w:rsid w:val="00E21A27"/>
    <w:rsid w:val="00E24540"/>
    <w:rsid w:val="00E25FF1"/>
    <w:rsid w:val="00E27A2F"/>
    <w:rsid w:val="00E27A8D"/>
    <w:rsid w:val="00E30A98"/>
    <w:rsid w:val="00E34672"/>
    <w:rsid w:val="00E4028E"/>
    <w:rsid w:val="00E42A94"/>
    <w:rsid w:val="00E438AB"/>
    <w:rsid w:val="00E45051"/>
    <w:rsid w:val="00E458BF"/>
    <w:rsid w:val="00E47285"/>
    <w:rsid w:val="00E54AD5"/>
    <w:rsid w:val="00E54BFB"/>
    <w:rsid w:val="00E54CD7"/>
    <w:rsid w:val="00E60521"/>
    <w:rsid w:val="00E6699D"/>
    <w:rsid w:val="00E706E7"/>
    <w:rsid w:val="00E71FEE"/>
    <w:rsid w:val="00E757B5"/>
    <w:rsid w:val="00E77587"/>
    <w:rsid w:val="00E801CA"/>
    <w:rsid w:val="00E803E1"/>
    <w:rsid w:val="00E818AD"/>
    <w:rsid w:val="00E82D81"/>
    <w:rsid w:val="00E83C66"/>
    <w:rsid w:val="00E84229"/>
    <w:rsid w:val="00E84965"/>
    <w:rsid w:val="00E85F18"/>
    <w:rsid w:val="00E90010"/>
    <w:rsid w:val="00E90E4E"/>
    <w:rsid w:val="00E9391E"/>
    <w:rsid w:val="00E94E92"/>
    <w:rsid w:val="00E9624F"/>
    <w:rsid w:val="00EA1052"/>
    <w:rsid w:val="00EA196E"/>
    <w:rsid w:val="00EA218F"/>
    <w:rsid w:val="00EA2D6C"/>
    <w:rsid w:val="00EA4F29"/>
    <w:rsid w:val="00EA5B27"/>
    <w:rsid w:val="00EA5F83"/>
    <w:rsid w:val="00EA6F9D"/>
    <w:rsid w:val="00EB0BA8"/>
    <w:rsid w:val="00EB0C2A"/>
    <w:rsid w:val="00EB2273"/>
    <w:rsid w:val="00EB6B43"/>
    <w:rsid w:val="00EB6F3C"/>
    <w:rsid w:val="00EB7425"/>
    <w:rsid w:val="00EC0CF9"/>
    <w:rsid w:val="00EC19DD"/>
    <w:rsid w:val="00EC1BCF"/>
    <w:rsid w:val="00EC1E2C"/>
    <w:rsid w:val="00EC254E"/>
    <w:rsid w:val="00EC2B9A"/>
    <w:rsid w:val="00EC2E28"/>
    <w:rsid w:val="00EC320C"/>
    <w:rsid w:val="00EC3723"/>
    <w:rsid w:val="00EC568A"/>
    <w:rsid w:val="00EC765C"/>
    <w:rsid w:val="00EC7C87"/>
    <w:rsid w:val="00ED030E"/>
    <w:rsid w:val="00ED107D"/>
    <w:rsid w:val="00ED1A1C"/>
    <w:rsid w:val="00ED219D"/>
    <w:rsid w:val="00ED2672"/>
    <w:rsid w:val="00ED2A8D"/>
    <w:rsid w:val="00ED4450"/>
    <w:rsid w:val="00ED48D5"/>
    <w:rsid w:val="00ED540D"/>
    <w:rsid w:val="00EE023B"/>
    <w:rsid w:val="00EE3544"/>
    <w:rsid w:val="00EE3A38"/>
    <w:rsid w:val="00EE411F"/>
    <w:rsid w:val="00EE54CB"/>
    <w:rsid w:val="00EE6362"/>
    <w:rsid w:val="00EE6424"/>
    <w:rsid w:val="00EF0CE8"/>
    <w:rsid w:val="00EF184F"/>
    <w:rsid w:val="00EF1936"/>
    <w:rsid w:val="00EF1C54"/>
    <w:rsid w:val="00EF404B"/>
    <w:rsid w:val="00EF69CA"/>
    <w:rsid w:val="00EF7145"/>
    <w:rsid w:val="00F00376"/>
    <w:rsid w:val="00F01F0C"/>
    <w:rsid w:val="00F02A5A"/>
    <w:rsid w:val="00F0315D"/>
    <w:rsid w:val="00F05757"/>
    <w:rsid w:val="00F06234"/>
    <w:rsid w:val="00F10463"/>
    <w:rsid w:val="00F1078D"/>
    <w:rsid w:val="00F11368"/>
    <w:rsid w:val="00F11764"/>
    <w:rsid w:val="00F12220"/>
    <w:rsid w:val="00F157E2"/>
    <w:rsid w:val="00F16C7D"/>
    <w:rsid w:val="00F17C34"/>
    <w:rsid w:val="00F23BC9"/>
    <w:rsid w:val="00F24155"/>
    <w:rsid w:val="00F257CF"/>
    <w:rsid w:val="00F259E2"/>
    <w:rsid w:val="00F26302"/>
    <w:rsid w:val="00F40DC3"/>
    <w:rsid w:val="00F41C21"/>
    <w:rsid w:val="00F41F0B"/>
    <w:rsid w:val="00F50222"/>
    <w:rsid w:val="00F504A6"/>
    <w:rsid w:val="00F509F7"/>
    <w:rsid w:val="00F51EF0"/>
    <w:rsid w:val="00F5210F"/>
    <w:rsid w:val="00F527AC"/>
    <w:rsid w:val="00F53E97"/>
    <w:rsid w:val="00F54790"/>
    <w:rsid w:val="00F5503F"/>
    <w:rsid w:val="00F55AD7"/>
    <w:rsid w:val="00F56CB9"/>
    <w:rsid w:val="00F61D83"/>
    <w:rsid w:val="00F6443D"/>
    <w:rsid w:val="00F64D84"/>
    <w:rsid w:val="00F65DD1"/>
    <w:rsid w:val="00F66D37"/>
    <w:rsid w:val="00F67546"/>
    <w:rsid w:val="00F707B3"/>
    <w:rsid w:val="00F71135"/>
    <w:rsid w:val="00F729CE"/>
    <w:rsid w:val="00F730DC"/>
    <w:rsid w:val="00F74309"/>
    <w:rsid w:val="00F758D2"/>
    <w:rsid w:val="00F76CE0"/>
    <w:rsid w:val="00F77775"/>
    <w:rsid w:val="00F779C6"/>
    <w:rsid w:val="00F77E54"/>
    <w:rsid w:val="00F81A37"/>
    <w:rsid w:val="00F827B8"/>
    <w:rsid w:val="00F82C35"/>
    <w:rsid w:val="00F877F8"/>
    <w:rsid w:val="00F87F3F"/>
    <w:rsid w:val="00F90461"/>
    <w:rsid w:val="00F9122B"/>
    <w:rsid w:val="00F9345E"/>
    <w:rsid w:val="00F945F0"/>
    <w:rsid w:val="00FA370D"/>
    <w:rsid w:val="00FA5F89"/>
    <w:rsid w:val="00FA6266"/>
    <w:rsid w:val="00FA66F1"/>
    <w:rsid w:val="00FB18E9"/>
    <w:rsid w:val="00FB2595"/>
    <w:rsid w:val="00FB3E1A"/>
    <w:rsid w:val="00FB5647"/>
    <w:rsid w:val="00FC378B"/>
    <w:rsid w:val="00FC3977"/>
    <w:rsid w:val="00FC7252"/>
    <w:rsid w:val="00FD2566"/>
    <w:rsid w:val="00FD2F16"/>
    <w:rsid w:val="00FD6065"/>
    <w:rsid w:val="00FD6AE6"/>
    <w:rsid w:val="00FD6C09"/>
    <w:rsid w:val="00FD7BE0"/>
    <w:rsid w:val="00FD7D15"/>
    <w:rsid w:val="00FE1535"/>
    <w:rsid w:val="00FE1D34"/>
    <w:rsid w:val="00FE244F"/>
    <w:rsid w:val="00FE2A6F"/>
    <w:rsid w:val="00FE4E5A"/>
    <w:rsid w:val="00FF0206"/>
    <w:rsid w:val="00FF2C98"/>
    <w:rsid w:val="00FF53A1"/>
    <w:rsid w:val="00FF6538"/>
    <w:rsid w:val="00FF7D73"/>
    <w:rsid w:val="014B56BA"/>
    <w:rsid w:val="02071475"/>
    <w:rsid w:val="022B18F4"/>
    <w:rsid w:val="04FA9F76"/>
    <w:rsid w:val="0BC4C44E"/>
    <w:rsid w:val="0BF1501D"/>
    <w:rsid w:val="0F66471E"/>
    <w:rsid w:val="14238A79"/>
    <w:rsid w:val="1A3F2660"/>
    <w:rsid w:val="1B48EE2B"/>
    <w:rsid w:val="1DF2EE7E"/>
    <w:rsid w:val="20D416CE"/>
    <w:rsid w:val="22F172D6"/>
    <w:rsid w:val="233161D1"/>
    <w:rsid w:val="28D6785A"/>
    <w:rsid w:val="2936DD42"/>
    <w:rsid w:val="2B64216F"/>
    <w:rsid w:val="34443CB0"/>
    <w:rsid w:val="36D144F6"/>
    <w:rsid w:val="3996D5ED"/>
    <w:rsid w:val="39D761FB"/>
    <w:rsid w:val="3E162087"/>
    <w:rsid w:val="423C9A58"/>
    <w:rsid w:val="4455B74A"/>
    <w:rsid w:val="44BAA381"/>
    <w:rsid w:val="47B16567"/>
    <w:rsid w:val="49FA20C4"/>
    <w:rsid w:val="50A947A3"/>
    <w:rsid w:val="50B54703"/>
    <w:rsid w:val="5208954C"/>
    <w:rsid w:val="5228A476"/>
    <w:rsid w:val="5323FF48"/>
    <w:rsid w:val="56F0D749"/>
    <w:rsid w:val="57F60169"/>
    <w:rsid w:val="65359903"/>
    <w:rsid w:val="65C6C492"/>
    <w:rsid w:val="681792FB"/>
    <w:rsid w:val="68D09DC0"/>
    <w:rsid w:val="6CA13E9D"/>
    <w:rsid w:val="6DFA86A8"/>
    <w:rsid w:val="7B7D3AC9"/>
    <w:rsid w:val="7C5D29FA"/>
    <w:rsid w:val="7DFCB03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75829DE"/>
  <w15:docId w15:val="{E06F7690-78FB-4E74-8CEF-BC46462D7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3C66"/>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E85F18"/>
    <w:pPr>
      <w:numPr>
        <w:ilvl w:val="1"/>
        <w:numId w:val="14"/>
      </w:numPr>
      <w:spacing w:before="240" w:after="120" w:line="240" w:lineRule="auto"/>
      <w:outlineLvl w:val="1"/>
    </w:pPr>
    <w:rPr>
      <w:rFonts w:asciiTheme="majorHAnsi" w:eastAsiaTheme="majorEastAsia" w:hAnsiTheme="majorHAnsi" w:cstheme="majorBidi"/>
      <w:b/>
      <w:bCs/>
      <w:color w:val="407EC9"/>
      <w:w w:val="105"/>
      <w:sz w:val="24"/>
      <w:szCs w:val="24"/>
      <w:lang w:val="en-US"/>
    </w:rPr>
  </w:style>
  <w:style w:type="paragraph" w:styleId="Heading3">
    <w:name w:val="heading 3"/>
    <w:basedOn w:val="Normal"/>
    <w:next w:val="BodyText"/>
    <w:link w:val="Heading3Char"/>
    <w:qFormat/>
    <w:rsid w:val="00816F79"/>
    <w:pPr>
      <w:keepNext/>
      <w:keepLines/>
      <w:numPr>
        <w:ilvl w:val="2"/>
        <w:numId w:val="1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B35513"/>
    <w:pPr>
      <w:keepNext/>
      <w:keepLines/>
      <w:spacing w:before="200"/>
      <w:outlineLvl w:val="4"/>
    </w:pPr>
    <w:rPr>
      <w:rFonts w:asciiTheme="majorHAnsi" w:eastAsiaTheme="majorEastAsia" w:hAnsiTheme="majorHAnsi" w:cstheme="majorBidi"/>
      <w:color w:val="002A45" w:themeColor="accent1" w:themeShade="7F"/>
      <w:lang w:val="en-US"/>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uiPriority w:val="99"/>
    <w:rsid w:val="00CF49CC"/>
    <w:pPr>
      <w:spacing w:after="0" w:line="240" w:lineRule="exact"/>
    </w:pPr>
    <w:rPr>
      <w:sz w:val="20"/>
      <w:lang w:val="en-GB"/>
    </w:rPr>
  </w:style>
  <w:style w:type="character" w:customStyle="1" w:styleId="FooterChar">
    <w:name w:val="Footer Char"/>
    <w:basedOn w:val="DefaultParagraphFont"/>
    <w:link w:val="Footer"/>
    <w:uiPriority w:val="99"/>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E85F18"/>
    <w:rPr>
      <w:rFonts w:asciiTheme="majorHAnsi" w:eastAsiaTheme="majorEastAsia" w:hAnsiTheme="majorHAnsi" w:cstheme="majorBidi"/>
      <w:b/>
      <w:bCs/>
      <w:color w:val="407EC9"/>
      <w:w w:val="105"/>
      <w:sz w:val="24"/>
      <w:szCs w:val="24"/>
      <w:lang w:val="en-US"/>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B35513"/>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C765C"/>
    <w:pPr>
      <w:numPr>
        <w:numId w:val="41"/>
      </w:numPr>
      <w:spacing w:after="120"/>
    </w:pPr>
    <w:rPr>
      <w:rFonts w:ascii="Arial" w:hAnsi="Arial"/>
      <w:color w:val="000000" w:themeColor="text1"/>
      <w:sz w:val="22"/>
    </w:rPr>
  </w:style>
  <w:style w:type="paragraph" w:customStyle="1" w:styleId="Bullet2">
    <w:name w:val="Bullet 2"/>
    <w:basedOn w:val="Normal"/>
    <w:link w:val="Bullet2Char"/>
    <w:qFormat/>
    <w:rsid w:val="003126D3"/>
    <w:pPr>
      <w:numPr>
        <w:numId w:val="1"/>
      </w:numPr>
      <w:spacing w:after="120"/>
    </w:pPr>
    <w:rPr>
      <w:rFonts w:ascii="Arial" w:hAnsi="Arial"/>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3126D3"/>
    <w:rPr>
      <w:rFonts w:ascii="Arial" w:hAnsi="Arial"/>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2"/>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0"/>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AB3CF8"/>
    <w:pPr>
      <w:spacing w:after="120"/>
    </w:pPr>
    <w:rPr>
      <w:rFonts w:ascii="Arial" w:hAnsi="Arial"/>
      <w:sz w:val="22"/>
    </w:rPr>
  </w:style>
  <w:style w:type="character" w:customStyle="1" w:styleId="BodyTextChar">
    <w:name w:val="Body Text Char"/>
    <w:basedOn w:val="DefaultParagraphFont"/>
    <w:link w:val="BodyText"/>
    <w:rsid w:val="00AB3CF8"/>
    <w:rPr>
      <w:rFonts w:ascii="Arial" w:hAnsi="Arial"/>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6"/>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5"/>
      </w:numPr>
      <w:tabs>
        <w:tab w:val="left" w:pos="851"/>
      </w:tabs>
      <w:spacing w:after="240"/>
      <w:ind w:left="851" w:hanging="851"/>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8"/>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5"/>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8"/>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4"/>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E10BF"/>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3"/>
      </w:numPr>
    </w:pPr>
  </w:style>
  <w:style w:type="paragraph" w:customStyle="1" w:styleId="AnnexBHead4">
    <w:name w:val="Annex B Head 4"/>
    <w:basedOn w:val="AnnexAHead4"/>
    <w:next w:val="BodyText"/>
    <w:rsid w:val="006E10BF"/>
    <w:pPr>
      <w:numPr>
        <w:numId w:val="3"/>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7"/>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0"/>
      </w:numPr>
    </w:pPr>
    <w:rPr>
      <w:b/>
      <w:caps/>
      <w:color w:val="407EC9"/>
      <w:sz w:val="28"/>
    </w:rPr>
  </w:style>
  <w:style w:type="paragraph" w:customStyle="1" w:styleId="AnnexCHead2">
    <w:name w:val="Annex C Head 2"/>
    <w:basedOn w:val="Normal"/>
    <w:next w:val="Heading2separationline"/>
    <w:rsid w:val="00A10EBA"/>
    <w:pPr>
      <w:numPr>
        <w:ilvl w:val="1"/>
        <w:numId w:val="20"/>
      </w:numPr>
    </w:pPr>
    <w:rPr>
      <w:b/>
      <w:caps/>
      <w:color w:val="407EC9"/>
      <w:sz w:val="24"/>
    </w:rPr>
  </w:style>
  <w:style w:type="paragraph" w:customStyle="1" w:styleId="AnnexCHead3">
    <w:name w:val="Annex C Head 3"/>
    <w:basedOn w:val="Normal"/>
    <w:rsid w:val="00A10EBA"/>
    <w:pPr>
      <w:numPr>
        <w:ilvl w:val="2"/>
        <w:numId w:val="20"/>
      </w:numPr>
      <w:spacing w:before="120" w:after="120"/>
    </w:pPr>
    <w:rPr>
      <w:b/>
      <w:smallCaps/>
      <w:color w:val="407EC9"/>
      <w:sz w:val="22"/>
    </w:rPr>
  </w:style>
  <w:style w:type="paragraph" w:customStyle="1" w:styleId="AnnexCHead4">
    <w:name w:val="Annex C Head 4"/>
    <w:basedOn w:val="Normal"/>
    <w:next w:val="BodyText"/>
    <w:rsid w:val="00A10EBA"/>
    <w:pPr>
      <w:numPr>
        <w:ilvl w:val="3"/>
        <w:numId w:val="20"/>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9"/>
      </w:numPr>
    </w:pPr>
    <w:rPr>
      <w:b/>
      <w:caps/>
      <w:color w:val="407EC9"/>
      <w:sz w:val="28"/>
      <w:lang w:eastAsia="de-DE"/>
    </w:rPr>
  </w:style>
  <w:style w:type="paragraph" w:customStyle="1" w:styleId="ANNEXDHEAD2">
    <w:name w:val="ANNEX D HEAD 2"/>
    <w:basedOn w:val="BodyText"/>
    <w:next w:val="Heading2separationline"/>
    <w:rsid w:val="006E10BF"/>
    <w:pPr>
      <w:numPr>
        <w:ilvl w:val="1"/>
        <w:numId w:val="19"/>
      </w:numPr>
      <w:spacing w:before="120"/>
    </w:pPr>
    <w:rPr>
      <w:b/>
      <w:color w:val="407EC9"/>
      <w:sz w:val="24"/>
      <w:lang w:eastAsia="de-DE"/>
    </w:rPr>
  </w:style>
  <w:style w:type="paragraph" w:customStyle="1" w:styleId="AnnexDHead3">
    <w:name w:val="Annex D Head 3"/>
    <w:basedOn w:val="BodyText"/>
    <w:rsid w:val="006E10BF"/>
    <w:pPr>
      <w:numPr>
        <w:ilvl w:val="2"/>
        <w:numId w:val="19"/>
      </w:numPr>
    </w:pPr>
    <w:rPr>
      <w:b/>
      <w:smallCaps/>
      <w:color w:val="407EC9"/>
      <w:lang w:eastAsia="de-DE"/>
    </w:rPr>
  </w:style>
  <w:style w:type="paragraph" w:customStyle="1" w:styleId="AnnexDHead4">
    <w:name w:val="Annex D Head 4"/>
    <w:basedOn w:val="Normal"/>
    <w:next w:val="BodyText"/>
    <w:rsid w:val="006E10BF"/>
    <w:pPr>
      <w:numPr>
        <w:ilvl w:val="3"/>
        <w:numId w:val="19"/>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1"/>
      </w:numPr>
    </w:pPr>
    <w:rPr>
      <w:b/>
      <w:color w:val="407EC9"/>
      <w:sz w:val="28"/>
    </w:rPr>
  </w:style>
  <w:style w:type="paragraph" w:customStyle="1" w:styleId="ANNEXEHEAD2">
    <w:name w:val="ANNEX E HEAD 2"/>
    <w:basedOn w:val="Normal"/>
    <w:next w:val="Heading2separationline"/>
    <w:rsid w:val="009D25B8"/>
    <w:pPr>
      <w:numPr>
        <w:ilvl w:val="1"/>
        <w:numId w:val="21"/>
      </w:numPr>
    </w:pPr>
    <w:rPr>
      <w:b/>
      <w:color w:val="407EC9"/>
      <w:sz w:val="24"/>
    </w:rPr>
  </w:style>
  <w:style w:type="paragraph" w:customStyle="1" w:styleId="ANNEXEHEAD3">
    <w:name w:val="ANNEX E HEAD 3"/>
    <w:basedOn w:val="Normal"/>
    <w:next w:val="BodyText"/>
    <w:rsid w:val="009D25B8"/>
    <w:pPr>
      <w:numPr>
        <w:ilvl w:val="2"/>
        <w:numId w:val="21"/>
      </w:numPr>
    </w:pPr>
    <w:rPr>
      <w:b/>
      <w:color w:val="407EC9"/>
      <w:sz w:val="22"/>
    </w:rPr>
  </w:style>
  <w:style w:type="paragraph" w:customStyle="1" w:styleId="AnnexEHead4">
    <w:name w:val="Annex E Head 4"/>
    <w:basedOn w:val="Normal"/>
    <w:next w:val="BodyText"/>
    <w:rsid w:val="009D25B8"/>
    <w:pPr>
      <w:numPr>
        <w:ilvl w:val="3"/>
        <w:numId w:val="22"/>
      </w:numPr>
    </w:pPr>
    <w:rPr>
      <w:b/>
      <w:color w:val="407EC9"/>
      <w:sz w:val="22"/>
    </w:rPr>
  </w:style>
  <w:style w:type="paragraph" w:customStyle="1" w:styleId="ANNEXFHEAD1">
    <w:name w:val="ANNEX F HEAD 1"/>
    <w:basedOn w:val="Normal"/>
    <w:next w:val="Heading1separatationline"/>
    <w:rsid w:val="009D25B8"/>
    <w:pPr>
      <w:numPr>
        <w:numId w:val="23"/>
      </w:numPr>
    </w:pPr>
    <w:rPr>
      <w:b/>
      <w:color w:val="407EC9"/>
      <w:sz w:val="28"/>
    </w:rPr>
  </w:style>
  <w:style w:type="paragraph" w:customStyle="1" w:styleId="ANNEXFHEAD2">
    <w:name w:val="ANNEX F HEAD 2"/>
    <w:basedOn w:val="Normal"/>
    <w:next w:val="Heading2separationline"/>
    <w:rsid w:val="009D25B8"/>
    <w:pPr>
      <w:numPr>
        <w:ilvl w:val="1"/>
        <w:numId w:val="23"/>
      </w:numPr>
    </w:pPr>
    <w:rPr>
      <w:b/>
      <w:color w:val="407EC9"/>
      <w:sz w:val="24"/>
    </w:rPr>
  </w:style>
  <w:style w:type="paragraph" w:customStyle="1" w:styleId="ANNEXFHEAD3">
    <w:name w:val="ANNEX F HEAD 3"/>
    <w:basedOn w:val="Normal"/>
    <w:next w:val="BodyText"/>
    <w:rsid w:val="009D25B8"/>
    <w:pPr>
      <w:numPr>
        <w:ilvl w:val="2"/>
        <w:numId w:val="23"/>
      </w:numPr>
    </w:pPr>
    <w:rPr>
      <w:b/>
      <w:smallCaps/>
      <w:color w:val="407EC9"/>
      <w:sz w:val="22"/>
    </w:rPr>
  </w:style>
  <w:style w:type="paragraph" w:customStyle="1" w:styleId="AnnexFHead4">
    <w:name w:val="Annex F Head 4"/>
    <w:basedOn w:val="Normal"/>
    <w:next w:val="BodyText"/>
    <w:rsid w:val="009D25B8"/>
    <w:pPr>
      <w:numPr>
        <w:ilvl w:val="3"/>
        <w:numId w:val="23"/>
      </w:numPr>
    </w:pPr>
    <w:rPr>
      <w:b/>
      <w:color w:val="407EC9"/>
      <w:sz w:val="22"/>
    </w:rPr>
  </w:style>
  <w:style w:type="paragraph" w:customStyle="1" w:styleId="ANNEXGHEAD1">
    <w:name w:val="ANNEX G HEAD 1"/>
    <w:basedOn w:val="Normal"/>
    <w:next w:val="Heading1separatationline"/>
    <w:rsid w:val="009D25B8"/>
    <w:pPr>
      <w:numPr>
        <w:numId w:val="24"/>
      </w:numPr>
    </w:pPr>
    <w:rPr>
      <w:b/>
      <w:color w:val="407EC9"/>
      <w:sz w:val="28"/>
    </w:rPr>
  </w:style>
  <w:style w:type="paragraph" w:customStyle="1" w:styleId="ANNEXGHEAD2">
    <w:name w:val="ANNEX G HEAD 2"/>
    <w:basedOn w:val="Normal"/>
    <w:next w:val="Heading2separationline"/>
    <w:rsid w:val="009D25B8"/>
    <w:pPr>
      <w:numPr>
        <w:ilvl w:val="1"/>
        <w:numId w:val="24"/>
      </w:numPr>
    </w:pPr>
    <w:rPr>
      <w:b/>
      <w:color w:val="407EC9"/>
      <w:sz w:val="24"/>
    </w:rPr>
  </w:style>
  <w:style w:type="paragraph" w:customStyle="1" w:styleId="ANNEXGHEAD3">
    <w:name w:val="ANNEX G HEAD 3"/>
    <w:basedOn w:val="Normal"/>
    <w:next w:val="BodyText"/>
    <w:rsid w:val="009D25B8"/>
    <w:pPr>
      <w:numPr>
        <w:ilvl w:val="2"/>
        <w:numId w:val="24"/>
      </w:numPr>
    </w:pPr>
    <w:rPr>
      <w:b/>
      <w:smallCaps/>
      <w:color w:val="407EC9"/>
      <w:sz w:val="22"/>
    </w:rPr>
  </w:style>
  <w:style w:type="paragraph" w:customStyle="1" w:styleId="AnnexGHead4">
    <w:name w:val="Annex G Head 4"/>
    <w:basedOn w:val="Normal"/>
    <w:next w:val="BodyText"/>
    <w:rsid w:val="009D25B8"/>
    <w:pPr>
      <w:numPr>
        <w:ilvl w:val="3"/>
        <w:numId w:val="24"/>
      </w:numPr>
    </w:pPr>
    <w:rPr>
      <w:b/>
      <w:color w:val="407EC9"/>
      <w:sz w:val="22"/>
    </w:rPr>
  </w:style>
  <w:style w:type="paragraph" w:customStyle="1" w:styleId="AnnexHHead1">
    <w:name w:val="Annex H Head 1"/>
    <w:basedOn w:val="Normal"/>
    <w:next w:val="Heading1separatationline"/>
    <w:rsid w:val="009D25B8"/>
    <w:pPr>
      <w:numPr>
        <w:numId w:val="25"/>
      </w:numPr>
    </w:pPr>
    <w:rPr>
      <w:b/>
      <w:caps/>
      <w:color w:val="407EC9"/>
      <w:sz w:val="28"/>
    </w:rPr>
  </w:style>
  <w:style w:type="paragraph" w:customStyle="1" w:styleId="AnnexHHead2">
    <w:name w:val="Annex H Head 2"/>
    <w:basedOn w:val="Normal"/>
    <w:next w:val="Heading2separationline"/>
    <w:rsid w:val="009D25B8"/>
    <w:pPr>
      <w:numPr>
        <w:ilvl w:val="1"/>
        <w:numId w:val="25"/>
      </w:numPr>
    </w:pPr>
    <w:rPr>
      <w:b/>
      <w:caps/>
      <w:color w:val="407EC9"/>
      <w:sz w:val="24"/>
    </w:rPr>
  </w:style>
  <w:style w:type="paragraph" w:customStyle="1" w:styleId="AnnexHHead3">
    <w:name w:val="Annex H Head 3"/>
    <w:basedOn w:val="Normal"/>
    <w:rsid w:val="009D25B8"/>
    <w:pPr>
      <w:numPr>
        <w:ilvl w:val="2"/>
        <w:numId w:val="25"/>
      </w:numPr>
    </w:pPr>
    <w:rPr>
      <w:b/>
      <w:color w:val="407EC9"/>
      <w:sz w:val="22"/>
    </w:rPr>
  </w:style>
  <w:style w:type="paragraph" w:customStyle="1" w:styleId="AnnexHHead4">
    <w:name w:val="Annex H Head 4"/>
    <w:basedOn w:val="Normal"/>
    <w:next w:val="BodyText"/>
    <w:rsid w:val="009D25B8"/>
    <w:pPr>
      <w:numPr>
        <w:ilvl w:val="3"/>
        <w:numId w:val="25"/>
      </w:numPr>
    </w:pPr>
    <w:rPr>
      <w:b/>
      <w:color w:val="407EC9"/>
      <w:sz w:val="22"/>
    </w:rPr>
  </w:style>
  <w:style w:type="paragraph" w:customStyle="1" w:styleId="AnnexIHead1">
    <w:name w:val="Annex I Head 1"/>
    <w:basedOn w:val="Normal"/>
    <w:next w:val="Heading1separatationline"/>
    <w:rsid w:val="009D25B8"/>
    <w:pPr>
      <w:numPr>
        <w:numId w:val="26"/>
      </w:numPr>
    </w:pPr>
    <w:rPr>
      <w:b/>
      <w:caps/>
      <w:color w:val="407EC9"/>
      <w:sz w:val="28"/>
    </w:rPr>
  </w:style>
  <w:style w:type="paragraph" w:customStyle="1" w:styleId="AnnexIHead2">
    <w:name w:val="Annex I Head 2"/>
    <w:basedOn w:val="Normal"/>
    <w:next w:val="Heading2separationline"/>
    <w:rsid w:val="009D25B8"/>
    <w:pPr>
      <w:numPr>
        <w:ilvl w:val="1"/>
        <w:numId w:val="26"/>
      </w:numPr>
    </w:pPr>
    <w:rPr>
      <w:b/>
      <w:caps/>
      <w:color w:val="407EC9"/>
      <w:sz w:val="24"/>
    </w:rPr>
  </w:style>
  <w:style w:type="paragraph" w:customStyle="1" w:styleId="AnnexIHead3">
    <w:name w:val="Annex I Head 3"/>
    <w:basedOn w:val="Normal"/>
    <w:next w:val="BodyText"/>
    <w:rsid w:val="009D25B8"/>
    <w:pPr>
      <w:numPr>
        <w:ilvl w:val="2"/>
        <w:numId w:val="26"/>
      </w:numPr>
    </w:pPr>
    <w:rPr>
      <w:b/>
      <w:smallCaps/>
      <w:color w:val="407EC9"/>
      <w:sz w:val="22"/>
    </w:rPr>
  </w:style>
  <w:style w:type="paragraph" w:customStyle="1" w:styleId="AnnexIHead4">
    <w:name w:val="Annex I Head 4"/>
    <w:basedOn w:val="Normal"/>
    <w:next w:val="BodyText"/>
    <w:rsid w:val="009D25B8"/>
    <w:pPr>
      <w:numPr>
        <w:ilvl w:val="3"/>
        <w:numId w:val="26"/>
      </w:numPr>
    </w:pPr>
    <w:rPr>
      <w:b/>
      <w:color w:val="407EC9"/>
      <w:sz w:val="22"/>
    </w:rPr>
  </w:style>
  <w:style w:type="paragraph" w:customStyle="1" w:styleId="AnnexJHead1">
    <w:name w:val="Annex J Head 1"/>
    <w:basedOn w:val="Normal"/>
    <w:next w:val="Heading1separatationline"/>
    <w:rsid w:val="009D25B8"/>
    <w:pPr>
      <w:numPr>
        <w:numId w:val="27"/>
      </w:numPr>
    </w:pPr>
    <w:rPr>
      <w:b/>
      <w:caps/>
      <w:color w:val="407EC9"/>
      <w:sz w:val="28"/>
    </w:rPr>
  </w:style>
  <w:style w:type="paragraph" w:customStyle="1" w:styleId="AnnexJHead2">
    <w:name w:val="Annex J Head 2"/>
    <w:basedOn w:val="Normal"/>
    <w:next w:val="Heading2separationline"/>
    <w:rsid w:val="009D25B8"/>
    <w:pPr>
      <w:numPr>
        <w:ilvl w:val="1"/>
        <w:numId w:val="27"/>
      </w:numPr>
    </w:pPr>
    <w:rPr>
      <w:b/>
      <w:caps/>
      <w:color w:val="407EC9"/>
      <w:sz w:val="24"/>
    </w:rPr>
  </w:style>
  <w:style w:type="paragraph" w:customStyle="1" w:styleId="AnnexJHead3">
    <w:name w:val="Annex J Head 3"/>
    <w:basedOn w:val="Normal"/>
    <w:next w:val="BodyText"/>
    <w:rsid w:val="009D25B8"/>
    <w:pPr>
      <w:numPr>
        <w:ilvl w:val="2"/>
        <w:numId w:val="27"/>
      </w:numPr>
    </w:pPr>
    <w:rPr>
      <w:b/>
      <w:smallCaps/>
      <w:color w:val="407EC9"/>
      <w:sz w:val="22"/>
    </w:rPr>
  </w:style>
  <w:style w:type="paragraph" w:customStyle="1" w:styleId="AnnexJHead4">
    <w:name w:val="Annex J Head 4"/>
    <w:basedOn w:val="Normal"/>
    <w:next w:val="BodyText"/>
    <w:rsid w:val="009D25B8"/>
    <w:pPr>
      <w:numPr>
        <w:ilvl w:val="3"/>
        <w:numId w:val="27"/>
      </w:numPr>
    </w:pPr>
    <w:rPr>
      <w:b/>
      <w:color w:val="407EC9"/>
      <w:sz w:val="22"/>
    </w:rPr>
  </w:style>
  <w:style w:type="paragraph" w:customStyle="1" w:styleId="AnnexKHead1">
    <w:name w:val="Annex K Head 1"/>
    <w:basedOn w:val="Normal"/>
    <w:next w:val="Heading1separatationline"/>
    <w:rsid w:val="009D25B8"/>
    <w:pPr>
      <w:numPr>
        <w:numId w:val="28"/>
      </w:numPr>
    </w:pPr>
    <w:rPr>
      <w:b/>
      <w:caps/>
      <w:color w:val="407EC9"/>
      <w:sz w:val="28"/>
    </w:rPr>
  </w:style>
  <w:style w:type="paragraph" w:customStyle="1" w:styleId="AnnexKHead2">
    <w:name w:val="Annex K Head 2"/>
    <w:basedOn w:val="Normal"/>
    <w:next w:val="Heading2separationline"/>
    <w:rsid w:val="009D25B8"/>
    <w:pPr>
      <w:numPr>
        <w:ilvl w:val="1"/>
        <w:numId w:val="28"/>
      </w:numPr>
    </w:pPr>
    <w:rPr>
      <w:b/>
      <w:caps/>
      <w:color w:val="407EC9"/>
      <w:sz w:val="24"/>
    </w:rPr>
  </w:style>
  <w:style w:type="paragraph" w:customStyle="1" w:styleId="AnnexKHead3">
    <w:name w:val="Annex K Head 3"/>
    <w:basedOn w:val="Normal"/>
    <w:next w:val="BodyText"/>
    <w:rsid w:val="009D25B8"/>
    <w:pPr>
      <w:numPr>
        <w:ilvl w:val="2"/>
        <w:numId w:val="28"/>
      </w:numPr>
    </w:pPr>
    <w:rPr>
      <w:b/>
      <w:smallCaps/>
      <w:color w:val="407EC9"/>
      <w:sz w:val="22"/>
    </w:rPr>
  </w:style>
  <w:style w:type="paragraph" w:customStyle="1" w:styleId="AnnexKHead4">
    <w:name w:val="Annex K Head 4"/>
    <w:basedOn w:val="Normal"/>
    <w:next w:val="BodyText"/>
    <w:rsid w:val="009D25B8"/>
    <w:pPr>
      <w:numPr>
        <w:ilvl w:val="3"/>
        <w:numId w:val="28"/>
      </w:numPr>
    </w:pPr>
    <w:rPr>
      <w:b/>
      <w:color w:val="407EC9"/>
      <w:sz w:val="22"/>
    </w:rPr>
  </w:style>
  <w:style w:type="paragraph" w:customStyle="1" w:styleId="AnnexLHead1">
    <w:name w:val="Annex L Head 1"/>
    <w:basedOn w:val="Normal"/>
    <w:next w:val="Heading1separatationline"/>
    <w:rsid w:val="009D25B8"/>
    <w:pPr>
      <w:numPr>
        <w:numId w:val="29"/>
      </w:numPr>
    </w:pPr>
    <w:rPr>
      <w:b/>
      <w:caps/>
      <w:color w:val="407EC9"/>
      <w:sz w:val="28"/>
    </w:rPr>
  </w:style>
  <w:style w:type="paragraph" w:customStyle="1" w:styleId="AnnexLHead2">
    <w:name w:val="Annex L Head 2"/>
    <w:basedOn w:val="Normal"/>
    <w:next w:val="BodyText"/>
    <w:rsid w:val="009D25B8"/>
    <w:pPr>
      <w:numPr>
        <w:ilvl w:val="1"/>
        <w:numId w:val="29"/>
      </w:numPr>
    </w:pPr>
    <w:rPr>
      <w:b/>
      <w:caps/>
      <w:color w:val="407EC9"/>
      <w:sz w:val="24"/>
    </w:rPr>
  </w:style>
  <w:style w:type="paragraph" w:customStyle="1" w:styleId="AnnexLHead3">
    <w:name w:val="Annex L Head 3"/>
    <w:basedOn w:val="Normal"/>
    <w:next w:val="BodyText"/>
    <w:rsid w:val="009D25B8"/>
    <w:pPr>
      <w:numPr>
        <w:ilvl w:val="2"/>
        <w:numId w:val="29"/>
      </w:numPr>
    </w:pPr>
    <w:rPr>
      <w:b/>
      <w:smallCaps/>
      <w:color w:val="407EC9"/>
      <w:sz w:val="22"/>
    </w:rPr>
  </w:style>
  <w:style w:type="paragraph" w:customStyle="1" w:styleId="AnnexLHead4">
    <w:name w:val="Annex L Head 4"/>
    <w:basedOn w:val="Normal"/>
    <w:next w:val="BodyText"/>
    <w:rsid w:val="009D25B8"/>
    <w:pPr>
      <w:numPr>
        <w:ilvl w:val="3"/>
        <w:numId w:val="29"/>
      </w:numPr>
    </w:pPr>
    <w:rPr>
      <w:b/>
      <w:color w:val="407EC9"/>
      <w:sz w:val="22"/>
    </w:rPr>
  </w:style>
  <w:style w:type="paragraph" w:customStyle="1" w:styleId="AnnexMHead1">
    <w:name w:val="Annex M Head 1"/>
    <w:basedOn w:val="Normal"/>
    <w:next w:val="Heading1separatationline"/>
    <w:rsid w:val="009D25B8"/>
    <w:pPr>
      <w:numPr>
        <w:numId w:val="30"/>
      </w:numPr>
    </w:pPr>
    <w:rPr>
      <w:b/>
      <w:caps/>
      <w:color w:val="407EC9"/>
      <w:sz w:val="28"/>
    </w:rPr>
  </w:style>
  <w:style w:type="paragraph" w:customStyle="1" w:styleId="AnnexMHead2">
    <w:name w:val="Annex M Head 2"/>
    <w:basedOn w:val="Normal"/>
    <w:next w:val="Heading2separationline"/>
    <w:rsid w:val="009D25B8"/>
    <w:pPr>
      <w:numPr>
        <w:ilvl w:val="1"/>
        <w:numId w:val="30"/>
      </w:numPr>
    </w:pPr>
    <w:rPr>
      <w:b/>
      <w:caps/>
      <w:color w:val="407EC9"/>
      <w:sz w:val="24"/>
    </w:rPr>
  </w:style>
  <w:style w:type="paragraph" w:customStyle="1" w:styleId="AnnexMHead3">
    <w:name w:val="Annex M Head 3"/>
    <w:basedOn w:val="Normal"/>
    <w:next w:val="BodyText"/>
    <w:rsid w:val="009D25B8"/>
    <w:pPr>
      <w:numPr>
        <w:ilvl w:val="2"/>
        <w:numId w:val="30"/>
      </w:numPr>
    </w:pPr>
    <w:rPr>
      <w:b/>
      <w:smallCaps/>
      <w:color w:val="407EC9"/>
      <w:sz w:val="22"/>
    </w:rPr>
  </w:style>
  <w:style w:type="paragraph" w:customStyle="1" w:styleId="AnnexMHead4">
    <w:name w:val="Annex M Head 4"/>
    <w:basedOn w:val="Normal"/>
    <w:next w:val="BodyText"/>
    <w:rsid w:val="009D25B8"/>
    <w:pPr>
      <w:numPr>
        <w:ilvl w:val="3"/>
        <w:numId w:val="30"/>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character" w:customStyle="1" w:styleId="CharChar">
    <w:name w:val="Char Char"/>
    <w:rsid w:val="003426D3"/>
    <w:rPr>
      <w:rFonts w:ascii="Calibri" w:eastAsia="SimSun" w:hAnsi="Calibri" w:cs="Times New Roman"/>
      <w:kern w:val="2"/>
      <w:sz w:val="21"/>
      <w:szCs w:val="24"/>
      <w:lang w:val="en-US" w:eastAsia="zh-CN" w:bidi="ar-SA"/>
    </w:rPr>
  </w:style>
  <w:style w:type="paragraph" w:customStyle="1" w:styleId="TableParagraph">
    <w:name w:val="Table Paragraph"/>
    <w:basedOn w:val="Normal"/>
    <w:uiPriority w:val="1"/>
    <w:qFormat/>
    <w:rsid w:val="006143DE"/>
    <w:pPr>
      <w:autoSpaceDE w:val="0"/>
      <w:autoSpaceDN w:val="0"/>
      <w:spacing w:before="120" w:after="120" w:line="240" w:lineRule="auto"/>
      <w:ind w:left="220"/>
    </w:pPr>
    <w:rPr>
      <w:rFonts w:ascii="Calibri" w:eastAsia="SimSun" w:hAnsi="Calibri" w:cs="Times New Roman"/>
      <w:sz w:val="22"/>
      <w:lang w:val="en-US" w:eastAsia="zh-CN"/>
    </w:rPr>
  </w:style>
  <w:style w:type="paragraph" w:styleId="ListParagraph">
    <w:name w:val="List Paragraph"/>
    <w:basedOn w:val="Normal"/>
    <w:uiPriority w:val="34"/>
    <w:qFormat/>
    <w:rsid w:val="00BD31DE"/>
    <w:pPr>
      <w:spacing w:before="120" w:after="200" w:line="276" w:lineRule="auto"/>
      <w:ind w:left="720"/>
      <w:contextualSpacing/>
    </w:pPr>
    <w:rPr>
      <w:rFonts w:ascii="Calibri" w:eastAsia="Arial" w:hAnsi="Calibri" w:cs="Times New Roman"/>
      <w:sz w:val="22"/>
      <w:lang w:val="en-AU"/>
    </w:rPr>
  </w:style>
  <w:style w:type="table" w:customStyle="1" w:styleId="TableGrid2">
    <w:name w:val="Table Grid2"/>
    <w:basedOn w:val="TableNormal"/>
    <w:next w:val="TableGrid"/>
    <w:uiPriority w:val="39"/>
    <w:rsid w:val="00F56CB9"/>
    <w:pPr>
      <w:spacing w:after="0" w:line="240" w:lineRule="auto"/>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832225">
      <w:bodyDiv w:val="1"/>
      <w:marLeft w:val="0"/>
      <w:marRight w:val="0"/>
      <w:marTop w:val="0"/>
      <w:marBottom w:val="0"/>
      <w:divBdr>
        <w:top w:val="none" w:sz="0" w:space="0" w:color="auto"/>
        <w:left w:val="none" w:sz="0" w:space="0" w:color="auto"/>
        <w:bottom w:val="none" w:sz="0" w:space="0" w:color="auto"/>
        <w:right w:val="none" w:sz="0" w:space="0" w:color="auto"/>
      </w:divBdr>
    </w:div>
    <w:div w:id="1228612042">
      <w:bodyDiv w:val="1"/>
      <w:marLeft w:val="0"/>
      <w:marRight w:val="0"/>
      <w:marTop w:val="0"/>
      <w:marBottom w:val="0"/>
      <w:divBdr>
        <w:top w:val="none" w:sz="0" w:space="0" w:color="auto"/>
        <w:left w:val="none" w:sz="0" w:space="0" w:color="auto"/>
        <w:bottom w:val="none" w:sz="0" w:space="0" w:color="auto"/>
        <w:right w:val="none" w:sz="0" w:space="0" w:color="auto"/>
      </w:divBdr>
    </w:div>
    <w:div w:id="1818456038">
      <w:bodyDiv w:val="1"/>
      <w:marLeft w:val="0"/>
      <w:marRight w:val="0"/>
      <w:marTop w:val="0"/>
      <w:marBottom w:val="0"/>
      <w:divBdr>
        <w:top w:val="none" w:sz="0" w:space="0" w:color="auto"/>
        <w:left w:val="none" w:sz="0" w:space="0" w:color="auto"/>
        <w:bottom w:val="none" w:sz="0" w:space="0" w:color="auto"/>
        <w:right w:val="none" w:sz="0" w:space="0" w:color="auto"/>
      </w:divBdr>
    </w:div>
    <w:div w:id="182913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s://www.iala-aism.org/product/g1124-use-ports-waterways-safety-assessment-pawsa-mkii-tool/" TargetMode="External"/><Relationship Id="rId39" Type="http://schemas.microsoft.com/office/2018/08/relationships/commentsExtensible" Target="commentsExtensible.xml"/><Relationship Id="rId21" Type="http://schemas.openxmlformats.org/officeDocument/2006/relationships/header" Target="header7.xml"/><Relationship Id="rId34"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jpeg"/><Relationship Id="rId33" Type="http://schemas.openxmlformats.org/officeDocument/2006/relationships/header" Target="header1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0.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https://www.iala-aism.org/product/g1138-use-simplified-iala-risk-assessment-method-sira/"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yperlink" Target="https://www.iala-aism.org/product/g1123-use-iala-waterway-risk-assessment-programme-iwrap-mkii/" TargetMode="External"/><Relationship Id="rId30" Type="http://schemas.microsoft.com/office/2011/relationships/commentsExtended" Target="commentsExtended.xml"/><Relationship Id="rId35" Type="http://schemas.openxmlformats.org/officeDocument/2006/relationships/header" Target="header12.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8055A-999D-48D0-8D5E-19AA23FF1121}">
  <ds:schemaRefs>
    <ds:schemaRef ds:uri="http://schemas.microsoft.com/office/2006/metadata/properties"/>
    <ds:schemaRef ds:uri="http://schemas.microsoft.com/office/infopath/2007/PartnerControls"/>
    <ds:schemaRef ds:uri="06022411-6e02-423b-85fd-39e0748b9219"/>
    <ds:schemaRef ds:uri="http://schemas.openxmlformats.org/package/2006/metadata/core-properties"/>
    <ds:schemaRef ds:uri="http://schemas.microsoft.com/office/2006/documentManagement/types"/>
    <ds:schemaRef ds:uri="http://purl.org/dc/elements/1.1/"/>
    <ds:schemaRef ds:uri="http://purl.org/dc/terms/"/>
    <ds:schemaRef ds:uri="http://purl.org/dc/dcmitype/"/>
    <ds:schemaRef ds:uri="ac5f8115-f13f-4d01-aff4-515a67108c33"/>
    <ds:schemaRef ds:uri="http://www.w3.org/XML/1998/namespace"/>
  </ds:schemaRefs>
</ds:datastoreItem>
</file>

<file path=customXml/itemProps2.xml><?xml version="1.0" encoding="utf-8"?>
<ds:datastoreItem xmlns:ds="http://schemas.openxmlformats.org/officeDocument/2006/customXml" ds:itemID="{1262F89F-41B1-4B9B-80E3-755E86AC9E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2700E8-6B89-447C-9AE0-5270D2F044D9}">
  <ds:schemaRefs>
    <ds:schemaRef ds:uri="http://schemas.microsoft.com/sharepoint/v3/contenttype/forms"/>
  </ds:schemaRefs>
</ds:datastoreItem>
</file>

<file path=customXml/itemProps4.xml><?xml version="1.0" encoding="utf-8"?>
<ds:datastoreItem xmlns:ds="http://schemas.openxmlformats.org/officeDocument/2006/customXml" ds:itemID="{63BD4E10-61AC-4B5B-8ECC-6C1FC09F6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5546</Words>
  <Characters>31617</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37089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3</cp:revision>
  <cp:lastPrinted>2019-09-06T05:41:00Z</cp:lastPrinted>
  <dcterms:created xsi:type="dcterms:W3CDTF">2020-08-25T10:59:00Z</dcterms:created>
  <dcterms:modified xsi:type="dcterms:W3CDTF">2020-08-27T10:29:00Z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